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85" w:type="dxa"/>
        <w:tblLayout w:type="fixed"/>
        <w:tblLook w:val="01E0" w:firstRow="1" w:lastRow="1" w:firstColumn="1" w:lastColumn="1" w:noHBand="0" w:noVBand="0"/>
      </w:tblPr>
      <w:tblGrid>
        <w:gridCol w:w="5157"/>
        <w:gridCol w:w="6328"/>
      </w:tblGrid>
      <w:tr w:rsidR="00422FC6" w:rsidRPr="00A8510C" w14:paraId="1D22E56C" w14:textId="77777777" w:rsidTr="006246D5">
        <w:trPr>
          <w:trHeight w:val="991"/>
        </w:trPr>
        <w:tc>
          <w:tcPr>
            <w:tcW w:w="5157" w:type="dxa"/>
            <w:shd w:val="clear" w:color="auto" w:fill="auto"/>
          </w:tcPr>
          <w:p w14:paraId="199FD840" w14:textId="77777777" w:rsidR="00422FC6" w:rsidRPr="00A8510C" w:rsidRDefault="00422FC6" w:rsidP="006246D5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328" w:type="dxa"/>
            <w:shd w:val="clear" w:color="auto" w:fill="auto"/>
          </w:tcPr>
          <w:p w14:paraId="2437CD25" w14:textId="5F0F402D" w:rsidR="00422FC6" w:rsidRPr="00A8510C" w:rsidRDefault="004B372C" w:rsidP="006246D5">
            <w:r w:rsidRPr="00A8510C">
              <w:t xml:space="preserve"> </w:t>
            </w:r>
            <w:r w:rsidR="00422FC6" w:rsidRPr="00A8510C">
              <w:t>Skuodo rajono savivaldybės sporto</w:t>
            </w:r>
          </w:p>
          <w:p w14:paraId="0BC5B945" w14:textId="77777777" w:rsidR="00422FC6" w:rsidRPr="00A8510C" w:rsidRDefault="00422FC6" w:rsidP="006246D5">
            <w:r w:rsidRPr="00A8510C">
              <w:t xml:space="preserve"> projektų finansavimo tvarkos aprašo </w:t>
            </w:r>
          </w:p>
          <w:p w14:paraId="3B6141B7" w14:textId="091C0F73" w:rsidR="00422FC6" w:rsidRPr="00A8510C" w:rsidRDefault="004B372C" w:rsidP="006246D5">
            <w:pPr>
              <w:pStyle w:val="Patvirtinta"/>
              <w:keepLines/>
              <w:suppressAutoHyphens/>
              <w:ind w:left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A8510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422FC6" w:rsidRPr="00A8510C">
              <w:rPr>
                <w:rFonts w:ascii="Times New Roman" w:hAnsi="Times New Roman"/>
                <w:sz w:val="24"/>
                <w:szCs w:val="24"/>
                <w:lang w:val="lt-LT"/>
              </w:rPr>
              <w:t>1 priedas</w:t>
            </w:r>
          </w:p>
        </w:tc>
      </w:tr>
    </w:tbl>
    <w:p w14:paraId="5EC80ED7" w14:textId="77777777" w:rsidR="00422FC6" w:rsidRPr="00A8510C" w:rsidRDefault="00422FC6" w:rsidP="00422FC6"/>
    <w:p w14:paraId="4F18A706" w14:textId="77777777" w:rsidR="009E04FA" w:rsidRPr="00A8510C" w:rsidRDefault="009E04FA" w:rsidP="009E04FA">
      <w:pPr>
        <w:spacing w:line="276" w:lineRule="auto"/>
        <w:jc w:val="center"/>
        <w:rPr>
          <w:rFonts w:eastAsia="Times New Roman"/>
          <w:b/>
          <w:bCs/>
          <w:lang w:eastAsia="lt-LT"/>
        </w:rPr>
      </w:pPr>
      <w:r w:rsidRPr="00A8510C">
        <w:rPr>
          <w:rFonts w:eastAsia="Times New Roman"/>
          <w:b/>
          <w:bCs/>
          <w:lang w:eastAsia="lt-LT"/>
        </w:rPr>
        <w:t>SPORTO PROJEKTŲ PARAIŠKA</w:t>
      </w:r>
    </w:p>
    <w:p w14:paraId="018196C6" w14:textId="07F93793" w:rsidR="009E04FA" w:rsidRPr="00A8510C" w:rsidRDefault="009E04FA" w:rsidP="009E04FA">
      <w:pPr>
        <w:spacing w:line="276" w:lineRule="auto"/>
        <w:jc w:val="center"/>
        <w:rPr>
          <w:rFonts w:eastAsia="Times New Roman"/>
          <w:b/>
          <w:bCs/>
          <w:lang w:eastAsia="lt-LT"/>
        </w:rPr>
      </w:pPr>
      <w:r w:rsidRPr="00A8510C">
        <w:rPr>
          <w:b/>
        </w:rPr>
        <w:t>Sporto projektų dalinio finansavimo iš savivaldybės biudžeto lėšų konkursui</w:t>
      </w:r>
    </w:p>
    <w:p w14:paraId="7FCC7415" w14:textId="77777777" w:rsidR="009E04FA" w:rsidRPr="00A8510C" w:rsidRDefault="009E04FA" w:rsidP="009E04FA">
      <w:pPr>
        <w:spacing w:line="276" w:lineRule="auto"/>
        <w:jc w:val="center"/>
        <w:rPr>
          <w:rFonts w:eastAsia="Times New Roman"/>
          <w:b/>
          <w:bCs/>
          <w:sz w:val="20"/>
          <w:lang w:eastAsia="lt-LT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9E04FA" w:rsidRPr="00A8510C" w14:paraId="295A51A6" w14:textId="77777777" w:rsidTr="00AB0672">
        <w:trPr>
          <w:jc w:val="center"/>
        </w:trPr>
        <w:tc>
          <w:tcPr>
            <w:tcW w:w="2694" w:type="dxa"/>
          </w:tcPr>
          <w:p w14:paraId="618E40D7" w14:textId="0D5CDA65" w:rsidR="009E04FA" w:rsidRPr="00A8510C" w:rsidRDefault="009E04FA" w:rsidP="009E04FA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202_    m.                   d.</w:t>
            </w:r>
          </w:p>
        </w:tc>
      </w:tr>
    </w:tbl>
    <w:p w14:paraId="08FB031B" w14:textId="476D6D41" w:rsidR="009E04FA" w:rsidRPr="00A8510C" w:rsidRDefault="009E04FA" w:rsidP="009E04FA">
      <w:pPr>
        <w:spacing w:line="276" w:lineRule="auto"/>
        <w:jc w:val="center"/>
        <w:rPr>
          <w:rFonts w:eastAsia="Times New Roman"/>
          <w:sz w:val="20"/>
          <w:lang w:eastAsia="lt-LT"/>
        </w:rPr>
      </w:pPr>
      <w:r w:rsidRPr="00A8510C">
        <w:rPr>
          <w:rFonts w:eastAsia="Times New Roman"/>
          <w:sz w:val="20"/>
          <w:lang w:eastAsia="lt-LT"/>
        </w:rPr>
        <w:t>Skuodas</w:t>
      </w:r>
    </w:p>
    <w:p w14:paraId="3222FE91" w14:textId="77777777" w:rsidR="009E04FA" w:rsidRPr="00A8510C" w:rsidRDefault="009E04FA" w:rsidP="00422FC6"/>
    <w:p w14:paraId="12DFEA94" w14:textId="77777777" w:rsidR="009E04FA" w:rsidRPr="00A8510C" w:rsidRDefault="009E04FA" w:rsidP="00422F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22FC6" w:rsidRPr="00A8510C" w14:paraId="3A6281E1" w14:textId="77777777" w:rsidTr="006246D5">
        <w:tc>
          <w:tcPr>
            <w:tcW w:w="10421" w:type="dxa"/>
            <w:shd w:val="clear" w:color="auto" w:fill="auto"/>
          </w:tcPr>
          <w:p w14:paraId="3BEE2732" w14:textId="77777777" w:rsidR="00422FC6" w:rsidRPr="00A8510C" w:rsidRDefault="00422FC6" w:rsidP="006246D5">
            <w:pPr>
              <w:jc w:val="center"/>
            </w:pPr>
          </w:p>
        </w:tc>
      </w:tr>
    </w:tbl>
    <w:p w14:paraId="701D70F9" w14:textId="77777777" w:rsidR="00422FC6" w:rsidRPr="00A8510C" w:rsidRDefault="00422FC6" w:rsidP="00422FC6">
      <w:pPr>
        <w:jc w:val="center"/>
        <w:rPr>
          <w:sz w:val="16"/>
          <w:szCs w:val="16"/>
        </w:rPr>
      </w:pPr>
      <w:r w:rsidRPr="00A8510C">
        <w:rPr>
          <w:sz w:val="16"/>
          <w:szCs w:val="16"/>
        </w:rPr>
        <w:t>(projekto teikėjo pavadinimas)</w:t>
      </w:r>
    </w:p>
    <w:p w14:paraId="3483F14D" w14:textId="77777777" w:rsidR="00422FC6" w:rsidRPr="00A8510C" w:rsidRDefault="00422FC6" w:rsidP="00422FC6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22FC6" w:rsidRPr="00A8510C" w14:paraId="02AFCABA" w14:textId="77777777" w:rsidTr="006246D5">
        <w:tc>
          <w:tcPr>
            <w:tcW w:w="10421" w:type="dxa"/>
            <w:shd w:val="clear" w:color="auto" w:fill="auto"/>
          </w:tcPr>
          <w:p w14:paraId="44CCDFBA" w14:textId="77777777" w:rsidR="00422FC6" w:rsidRPr="00A8510C" w:rsidRDefault="00422FC6" w:rsidP="006246D5">
            <w:pPr>
              <w:jc w:val="center"/>
            </w:pPr>
          </w:p>
        </w:tc>
      </w:tr>
    </w:tbl>
    <w:p w14:paraId="2D00E11E" w14:textId="77777777" w:rsidR="00422FC6" w:rsidRPr="00A8510C" w:rsidRDefault="00422FC6" w:rsidP="00422FC6">
      <w:pPr>
        <w:jc w:val="center"/>
        <w:rPr>
          <w:sz w:val="16"/>
          <w:szCs w:val="16"/>
        </w:rPr>
      </w:pPr>
      <w:r w:rsidRPr="00A8510C">
        <w:rPr>
          <w:sz w:val="16"/>
          <w:szCs w:val="16"/>
        </w:rPr>
        <w:t>(projekto pavadinimas)</w:t>
      </w:r>
    </w:p>
    <w:p w14:paraId="5B48DF62" w14:textId="699BA307" w:rsidR="00422FC6" w:rsidRPr="00A8510C" w:rsidRDefault="00422FC6" w:rsidP="00422FC6"/>
    <w:p w14:paraId="15AE8733" w14:textId="77777777" w:rsidR="00422FC6" w:rsidRPr="00A8510C" w:rsidRDefault="00422FC6" w:rsidP="00422FC6">
      <w:pPr>
        <w:rPr>
          <w:b/>
        </w:rPr>
      </w:pPr>
    </w:p>
    <w:p w14:paraId="638565C6" w14:textId="77777777" w:rsidR="00422FC6" w:rsidRPr="00A8510C" w:rsidRDefault="00422FC6" w:rsidP="00422FC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520"/>
      </w:tblGrid>
      <w:tr w:rsidR="00422FC6" w:rsidRPr="00A8510C" w14:paraId="77030477" w14:textId="77777777" w:rsidTr="006246D5">
        <w:tc>
          <w:tcPr>
            <w:tcW w:w="9746" w:type="dxa"/>
            <w:shd w:val="clear" w:color="auto" w:fill="E0E0E0"/>
          </w:tcPr>
          <w:p w14:paraId="78EEAA2A" w14:textId="77777777" w:rsidR="00422FC6" w:rsidRPr="00A8510C" w:rsidRDefault="00422FC6" w:rsidP="006246D5">
            <w:pPr>
              <w:shd w:val="clear" w:color="auto" w:fill="E0E0E0"/>
              <w:jc w:val="center"/>
              <w:rPr>
                <w:b/>
              </w:rPr>
            </w:pPr>
            <w:r w:rsidRPr="00A8510C">
              <w:rPr>
                <w:b/>
              </w:rPr>
              <w:t>I. PAREIŠKĖJO DUOMENYS</w:t>
            </w:r>
          </w:p>
        </w:tc>
      </w:tr>
    </w:tbl>
    <w:p w14:paraId="49CF4922" w14:textId="77777777" w:rsidR="00422FC6" w:rsidRPr="00A8510C" w:rsidRDefault="00422FC6" w:rsidP="00422FC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4"/>
        <w:gridCol w:w="4394"/>
      </w:tblGrid>
      <w:tr w:rsidR="00422FC6" w:rsidRPr="00A8510C" w14:paraId="542A8BD9" w14:textId="77777777" w:rsidTr="000566BF">
        <w:tc>
          <w:tcPr>
            <w:tcW w:w="4514" w:type="dxa"/>
            <w:shd w:val="clear" w:color="auto" w:fill="auto"/>
          </w:tcPr>
          <w:p w14:paraId="30357997" w14:textId="3B3F8622" w:rsidR="00422FC6" w:rsidRPr="00A8510C" w:rsidRDefault="00422FC6" w:rsidP="006246D5">
            <w:pPr>
              <w:jc w:val="both"/>
            </w:pPr>
            <w:r w:rsidRPr="00A8510C">
              <w:t>Teisinis statusas, įregistravimo data ir numeris, į</w:t>
            </w:r>
            <w:r w:rsidR="00B12991" w:rsidRPr="00A8510C">
              <w:t>monės</w:t>
            </w:r>
            <w:r w:rsidRPr="00A8510C">
              <w:t xml:space="preserve"> kodas</w:t>
            </w:r>
            <w:r w:rsidR="006F0091">
              <w:t xml:space="preserve"> (pildo tik organizacijos)</w:t>
            </w:r>
          </w:p>
        </w:tc>
        <w:tc>
          <w:tcPr>
            <w:tcW w:w="4394" w:type="dxa"/>
            <w:shd w:val="clear" w:color="auto" w:fill="auto"/>
          </w:tcPr>
          <w:p w14:paraId="0E866056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2CF360D8" w14:textId="77777777" w:rsidTr="000566BF">
        <w:tc>
          <w:tcPr>
            <w:tcW w:w="4514" w:type="dxa"/>
            <w:shd w:val="clear" w:color="auto" w:fill="auto"/>
          </w:tcPr>
          <w:p w14:paraId="7F43DE0B" w14:textId="0B93F444" w:rsidR="00422FC6" w:rsidRPr="00A8510C" w:rsidRDefault="00422FC6" w:rsidP="006246D5">
            <w:pPr>
              <w:jc w:val="both"/>
            </w:pPr>
            <w:r w:rsidRPr="00A8510C">
              <w:t>Adresas</w:t>
            </w:r>
          </w:p>
        </w:tc>
        <w:tc>
          <w:tcPr>
            <w:tcW w:w="4394" w:type="dxa"/>
            <w:shd w:val="clear" w:color="auto" w:fill="auto"/>
          </w:tcPr>
          <w:p w14:paraId="69AA4082" w14:textId="77777777" w:rsidR="00422FC6" w:rsidRPr="00A8510C" w:rsidRDefault="00422FC6" w:rsidP="006246D5">
            <w:pPr>
              <w:jc w:val="both"/>
            </w:pPr>
          </w:p>
          <w:p w14:paraId="4379A673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5D9E1409" w14:textId="77777777" w:rsidTr="000566BF">
        <w:tc>
          <w:tcPr>
            <w:tcW w:w="4514" w:type="dxa"/>
            <w:shd w:val="clear" w:color="auto" w:fill="auto"/>
          </w:tcPr>
          <w:p w14:paraId="0FD71ADC" w14:textId="460E7BBE" w:rsidR="00422FC6" w:rsidRPr="00A8510C" w:rsidRDefault="00422FC6" w:rsidP="006246D5">
            <w:pPr>
              <w:jc w:val="both"/>
            </w:pPr>
            <w:r w:rsidRPr="00A8510C">
              <w:t>Telefon</w:t>
            </w:r>
            <w:r w:rsidR="00B12991" w:rsidRPr="00A8510C">
              <w:t>o Nr.</w:t>
            </w:r>
          </w:p>
        </w:tc>
        <w:tc>
          <w:tcPr>
            <w:tcW w:w="4394" w:type="dxa"/>
            <w:shd w:val="clear" w:color="auto" w:fill="auto"/>
          </w:tcPr>
          <w:p w14:paraId="4A2E1BF9" w14:textId="77777777" w:rsidR="00422FC6" w:rsidRPr="00A8510C" w:rsidRDefault="00422FC6" w:rsidP="006246D5">
            <w:pPr>
              <w:jc w:val="both"/>
            </w:pPr>
          </w:p>
          <w:p w14:paraId="65F4062F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0535908F" w14:textId="77777777" w:rsidTr="000566BF">
        <w:tc>
          <w:tcPr>
            <w:tcW w:w="4514" w:type="dxa"/>
            <w:shd w:val="clear" w:color="auto" w:fill="auto"/>
          </w:tcPr>
          <w:p w14:paraId="21A13B3C" w14:textId="1070C525" w:rsidR="00422FC6" w:rsidRPr="00A8510C" w:rsidRDefault="00422FC6" w:rsidP="006246D5">
            <w:pPr>
              <w:jc w:val="both"/>
            </w:pPr>
            <w:r w:rsidRPr="00A8510C">
              <w:t>El</w:t>
            </w:r>
            <w:r w:rsidR="00B12991" w:rsidRPr="00A8510C">
              <w:t>.</w:t>
            </w:r>
            <w:r w:rsidRPr="00A8510C">
              <w:t xml:space="preserve"> p</w:t>
            </w:r>
            <w:r w:rsidR="00B12991" w:rsidRPr="00A8510C">
              <w:t>. adresas</w:t>
            </w:r>
          </w:p>
        </w:tc>
        <w:tc>
          <w:tcPr>
            <w:tcW w:w="4394" w:type="dxa"/>
            <w:shd w:val="clear" w:color="auto" w:fill="auto"/>
          </w:tcPr>
          <w:p w14:paraId="416A436A" w14:textId="77777777" w:rsidR="00422FC6" w:rsidRPr="00A8510C" w:rsidRDefault="00422FC6" w:rsidP="006246D5">
            <w:pPr>
              <w:jc w:val="both"/>
            </w:pPr>
          </w:p>
          <w:p w14:paraId="24A91273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52CB1785" w14:textId="77777777" w:rsidTr="000566BF">
        <w:tc>
          <w:tcPr>
            <w:tcW w:w="4514" w:type="dxa"/>
            <w:shd w:val="clear" w:color="auto" w:fill="auto"/>
          </w:tcPr>
          <w:p w14:paraId="72F77C10" w14:textId="77777777" w:rsidR="00422FC6" w:rsidRPr="00A8510C" w:rsidRDefault="00422FC6" w:rsidP="006246D5">
            <w:pPr>
              <w:jc w:val="both"/>
            </w:pPr>
            <w:r w:rsidRPr="00A8510C">
              <w:t>Banko pavadinimas</w:t>
            </w:r>
          </w:p>
        </w:tc>
        <w:tc>
          <w:tcPr>
            <w:tcW w:w="4394" w:type="dxa"/>
            <w:shd w:val="clear" w:color="auto" w:fill="auto"/>
          </w:tcPr>
          <w:p w14:paraId="1B5F61E8" w14:textId="77777777" w:rsidR="00422FC6" w:rsidRPr="00A8510C" w:rsidRDefault="00422FC6" w:rsidP="006246D5">
            <w:pPr>
              <w:jc w:val="both"/>
            </w:pPr>
          </w:p>
          <w:p w14:paraId="353BD0EE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726F0980" w14:textId="77777777" w:rsidTr="000566BF">
        <w:tc>
          <w:tcPr>
            <w:tcW w:w="4514" w:type="dxa"/>
            <w:shd w:val="clear" w:color="auto" w:fill="auto"/>
          </w:tcPr>
          <w:p w14:paraId="54523A15" w14:textId="77777777" w:rsidR="00422FC6" w:rsidRPr="00A8510C" w:rsidRDefault="00422FC6" w:rsidP="006246D5">
            <w:pPr>
              <w:jc w:val="both"/>
            </w:pPr>
            <w:r w:rsidRPr="00A8510C">
              <w:t>Banko kodas</w:t>
            </w:r>
          </w:p>
        </w:tc>
        <w:tc>
          <w:tcPr>
            <w:tcW w:w="4394" w:type="dxa"/>
            <w:shd w:val="clear" w:color="auto" w:fill="auto"/>
          </w:tcPr>
          <w:p w14:paraId="718B1FA0" w14:textId="77777777" w:rsidR="00422FC6" w:rsidRPr="00A8510C" w:rsidRDefault="00422FC6" w:rsidP="006246D5">
            <w:pPr>
              <w:jc w:val="both"/>
            </w:pPr>
          </w:p>
          <w:p w14:paraId="014941D4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2F3FA4B0" w14:textId="77777777" w:rsidTr="000566BF">
        <w:tc>
          <w:tcPr>
            <w:tcW w:w="4514" w:type="dxa"/>
            <w:shd w:val="clear" w:color="auto" w:fill="auto"/>
          </w:tcPr>
          <w:p w14:paraId="28CC6924" w14:textId="75C2896B" w:rsidR="00422FC6" w:rsidRPr="00A8510C" w:rsidRDefault="006F0091" w:rsidP="006246D5">
            <w:pPr>
              <w:jc w:val="both"/>
            </w:pPr>
            <w:r>
              <w:t>Banko</w:t>
            </w:r>
            <w:r w:rsidR="00422FC6" w:rsidRPr="00A8510C">
              <w:t xml:space="preserve"> sąskaitos Nr.</w:t>
            </w:r>
          </w:p>
        </w:tc>
        <w:tc>
          <w:tcPr>
            <w:tcW w:w="4394" w:type="dxa"/>
            <w:shd w:val="clear" w:color="auto" w:fill="auto"/>
          </w:tcPr>
          <w:p w14:paraId="44EA4FD6" w14:textId="77777777" w:rsidR="00422FC6" w:rsidRPr="00A8510C" w:rsidRDefault="00422FC6" w:rsidP="006246D5">
            <w:pPr>
              <w:jc w:val="both"/>
            </w:pPr>
          </w:p>
          <w:p w14:paraId="6C05A2B3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2E8FE101" w14:textId="77777777" w:rsidTr="000566BF">
        <w:tc>
          <w:tcPr>
            <w:tcW w:w="4514" w:type="dxa"/>
            <w:shd w:val="clear" w:color="auto" w:fill="auto"/>
          </w:tcPr>
          <w:p w14:paraId="379DD0ED" w14:textId="6B72DB26" w:rsidR="00422FC6" w:rsidRPr="00A8510C" w:rsidRDefault="00422FC6" w:rsidP="006246D5">
            <w:pPr>
              <w:jc w:val="both"/>
            </w:pPr>
            <w:r w:rsidRPr="00A8510C">
              <w:t>Organizacijos vadovo</w:t>
            </w:r>
            <w:r w:rsidR="006F0091">
              <w:t xml:space="preserve"> (ar fizinio asmens)</w:t>
            </w:r>
            <w:r w:rsidRPr="00A8510C">
              <w:t xml:space="preserve"> vardas, pavardė</w:t>
            </w:r>
          </w:p>
        </w:tc>
        <w:tc>
          <w:tcPr>
            <w:tcW w:w="4394" w:type="dxa"/>
            <w:shd w:val="clear" w:color="auto" w:fill="auto"/>
          </w:tcPr>
          <w:p w14:paraId="3C64D789" w14:textId="77777777" w:rsidR="00422FC6" w:rsidRPr="00A8510C" w:rsidRDefault="00422FC6" w:rsidP="006246D5">
            <w:pPr>
              <w:jc w:val="both"/>
            </w:pPr>
          </w:p>
          <w:p w14:paraId="03AD6888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2F74D681" w14:textId="77777777" w:rsidTr="000566BF">
        <w:tc>
          <w:tcPr>
            <w:tcW w:w="4514" w:type="dxa"/>
            <w:shd w:val="clear" w:color="auto" w:fill="auto"/>
          </w:tcPr>
          <w:p w14:paraId="60B7B4A9" w14:textId="77777777" w:rsidR="00422FC6" w:rsidRPr="00A8510C" w:rsidRDefault="00422FC6" w:rsidP="006246D5">
            <w:pPr>
              <w:jc w:val="both"/>
            </w:pPr>
            <w:r w:rsidRPr="00A8510C">
              <w:t xml:space="preserve">Projekto vykdytojo vardas, pavardė </w:t>
            </w:r>
          </w:p>
        </w:tc>
        <w:tc>
          <w:tcPr>
            <w:tcW w:w="4394" w:type="dxa"/>
            <w:shd w:val="clear" w:color="auto" w:fill="auto"/>
          </w:tcPr>
          <w:p w14:paraId="029A944F" w14:textId="77777777" w:rsidR="00422FC6" w:rsidRPr="00A8510C" w:rsidRDefault="00422FC6" w:rsidP="006246D5">
            <w:pPr>
              <w:jc w:val="both"/>
            </w:pPr>
          </w:p>
          <w:p w14:paraId="7F38572A" w14:textId="77777777" w:rsidR="00422FC6" w:rsidRPr="00A8510C" w:rsidRDefault="00422FC6" w:rsidP="006246D5">
            <w:pPr>
              <w:jc w:val="both"/>
            </w:pPr>
          </w:p>
        </w:tc>
      </w:tr>
    </w:tbl>
    <w:p w14:paraId="3055E12A" w14:textId="77777777" w:rsidR="00422FC6" w:rsidRPr="00A8510C" w:rsidRDefault="00422FC6" w:rsidP="00422FC6">
      <w:pPr>
        <w:ind w:left="360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724"/>
      </w:tblGrid>
      <w:tr w:rsidR="00422FC6" w:rsidRPr="00A8510C" w14:paraId="00FC970B" w14:textId="77777777" w:rsidTr="006246D5">
        <w:tc>
          <w:tcPr>
            <w:tcW w:w="9724" w:type="dxa"/>
            <w:shd w:val="clear" w:color="auto" w:fill="E6E6E6"/>
          </w:tcPr>
          <w:p w14:paraId="69ABDAFA" w14:textId="77777777" w:rsidR="00422FC6" w:rsidRPr="00A8510C" w:rsidRDefault="00422FC6" w:rsidP="006246D5">
            <w:pPr>
              <w:tabs>
                <w:tab w:val="left" w:pos="-180"/>
                <w:tab w:val="left" w:pos="720"/>
              </w:tabs>
              <w:jc w:val="center"/>
              <w:rPr>
                <w:b/>
              </w:rPr>
            </w:pPr>
            <w:r w:rsidRPr="00A8510C">
              <w:rPr>
                <w:b/>
              </w:rPr>
              <w:t>II. PROJEKTO APRAŠYMAS</w:t>
            </w:r>
          </w:p>
        </w:tc>
      </w:tr>
    </w:tbl>
    <w:p w14:paraId="753B3BE3" w14:textId="77777777" w:rsidR="00422FC6" w:rsidRPr="00A8510C" w:rsidRDefault="00422FC6" w:rsidP="00422FC6">
      <w:pPr>
        <w:rPr>
          <w:b/>
          <w:bCs/>
          <w:caps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6220"/>
        <w:gridCol w:w="2266"/>
      </w:tblGrid>
      <w:tr w:rsidR="00422FC6" w:rsidRPr="00A8510C" w14:paraId="203F1AF0" w14:textId="77777777" w:rsidTr="006246D5">
        <w:tc>
          <w:tcPr>
            <w:tcW w:w="7480" w:type="dxa"/>
            <w:gridSpan w:val="2"/>
            <w:shd w:val="clear" w:color="auto" w:fill="E0E0E0"/>
          </w:tcPr>
          <w:p w14:paraId="7C756AD3" w14:textId="40662B9E" w:rsidR="00422FC6" w:rsidRPr="00A8510C" w:rsidRDefault="00422FC6" w:rsidP="006246D5">
            <w:r w:rsidRPr="00A8510C">
              <w:rPr>
                <w:b/>
                <w:shd w:val="clear" w:color="auto" w:fill="E0E0E0"/>
              </w:rPr>
              <w:t>Konkurso projektų grupė</w:t>
            </w:r>
            <w:r w:rsidR="00B654EE" w:rsidRPr="00A8510C">
              <w:rPr>
                <w:b/>
                <w:shd w:val="clear" w:color="auto" w:fill="E0E0E0"/>
              </w:rPr>
              <w:t xml:space="preserve"> </w:t>
            </w:r>
            <w:r w:rsidR="00B654EE" w:rsidRPr="00A8510C">
              <w:rPr>
                <w:b/>
                <w:color w:val="E7E6E6" w:themeColor="background2"/>
                <w:shd w:val="clear" w:color="auto" w:fill="E0E0E0"/>
              </w:rPr>
              <w:t>(sritis)</w:t>
            </w:r>
          </w:p>
        </w:tc>
        <w:tc>
          <w:tcPr>
            <w:tcW w:w="2266" w:type="dxa"/>
            <w:shd w:val="clear" w:color="auto" w:fill="FFFFFF"/>
          </w:tcPr>
          <w:p w14:paraId="3F9013AB" w14:textId="77777777" w:rsidR="00422FC6" w:rsidRPr="00A8510C" w:rsidRDefault="00422FC6" w:rsidP="006246D5">
            <w:pPr>
              <w:jc w:val="center"/>
            </w:pPr>
            <w:r w:rsidRPr="00A8510C">
              <w:t xml:space="preserve">Pažymėkite </w:t>
            </w:r>
            <w:r w:rsidRPr="00A8510C">
              <w:rPr>
                <w:b/>
              </w:rPr>
              <w:t>(X)</w:t>
            </w:r>
          </w:p>
          <w:p w14:paraId="154F5A12" w14:textId="77777777" w:rsidR="00422FC6" w:rsidRPr="00A8510C" w:rsidRDefault="00422FC6" w:rsidP="006246D5">
            <w:pPr>
              <w:jc w:val="both"/>
              <w:rPr>
                <w:sz w:val="18"/>
                <w:szCs w:val="18"/>
              </w:rPr>
            </w:pPr>
            <w:r w:rsidRPr="00A8510C">
              <w:rPr>
                <w:sz w:val="18"/>
                <w:szCs w:val="18"/>
              </w:rPr>
              <w:t>(nurodyti tik vieną grupę)</w:t>
            </w:r>
          </w:p>
        </w:tc>
      </w:tr>
      <w:tr w:rsidR="00422FC6" w:rsidRPr="00A8510C" w14:paraId="3B81555B" w14:textId="77777777" w:rsidTr="006246D5">
        <w:tc>
          <w:tcPr>
            <w:tcW w:w="1260" w:type="dxa"/>
            <w:shd w:val="clear" w:color="auto" w:fill="E0E0E0"/>
          </w:tcPr>
          <w:p w14:paraId="2FF93E15" w14:textId="77777777" w:rsidR="00422FC6" w:rsidRPr="00A8510C" w:rsidRDefault="00422FC6" w:rsidP="006246D5">
            <w:pPr>
              <w:tabs>
                <w:tab w:val="left" w:pos="447"/>
                <w:tab w:val="left" w:pos="627"/>
              </w:tabs>
            </w:pPr>
            <w:r w:rsidRPr="00A8510C">
              <w:t>I grupė</w:t>
            </w:r>
          </w:p>
        </w:tc>
        <w:tc>
          <w:tcPr>
            <w:tcW w:w="6220" w:type="dxa"/>
          </w:tcPr>
          <w:p w14:paraId="07CF7DC1" w14:textId="77777777" w:rsidR="00422FC6" w:rsidRPr="00A8510C" w:rsidRDefault="00422FC6" w:rsidP="006246D5">
            <w:pPr>
              <w:jc w:val="both"/>
            </w:pPr>
            <w:r w:rsidRPr="00A8510C">
              <w:t>Su sportine veikla susijusių iniciatyvų skatinimas ir sporto renginių organizavimas</w:t>
            </w:r>
          </w:p>
        </w:tc>
        <w:tc>
          <w:tcPr>
            <w:tcW w:w="2266" w:type="dxa"/>
            <w:shd w:val="clear" w:color="auto" w:fill="FFFFFF"/>
          </w:tcPr>
          <w:p w14:paraId="3E180B96" w14:textId="77777777" w:rsidR="00422FC6" w:rsidRPr="00A8510C" w:rsidRDefault="00422FC6" w:rsidP="006246D5">
            <w:pPr>
              <w:jc w:val="both"/>
            </w:pPr>
          </w:p>
        </w:tc>
      </w:tr>
      <w:tr w:rsidR="00B654EE" w:rsidRPr="00A8510C" w14:paraId="1809D56B" w14:textId="77777777" w:rsidTr="006246D5">
        <w:tc>
          <w:tcPr>
            <w:tcW w:w="1260" w:type="dxa"/>
            <w:shd w:val="clear" w:color="auto" w:fill="E0E0E0"/>
          </w:tcPr>
          <w:p w14:paraId="7159F3B2" w14:textId="0400855D" w:rsidR="00B654EE" w:rsidRPr="00A8510C" w:rsidRDefault="00B654EE" w:rsidP="006246D5">
            <w:pPr>
              <w:tabs>
                <w:tab w:val="left" w:pos="447"/>
                <w:tab w:val="left" w:pos="627"/>
              </w:tabs>
            </w:pPr>
            <w:r w:rsidRPr="00A8510C">
              <w:t>II grupė</w:t>
            </w:r>
          </w:p>
        </w:tc>
        <w:tc>
          <w:tcPr>
            <w:tcW w:w="6220" w:type="dxa"/>
          </w:tcPr>
          <w:p w14:paraId="22E6E27C" w14:textId="27BEC6EA" w:rsidR="00B654EE" w:rsidRPr="00A8510C" w:rsidRDefault="00B654EE" w:rsidP="006246D5">
            <w:pPr>
              <w:jc w:val="both"/>
            </w:pPr>
            <w:r w:rsidRPr="00A8510C">
              <w:t>Neįgaliųjų sportas</w:t>
            </w:r>
          </w:p>
        </w:tc>
        <w:tc>
          <w:tcPr>
            <w:tcW w:w="2266" w:type="dxa"/>
            <w:shd w:val="clear" w:color="auto" w:fill="FFFFFF"/>
          </w:tcPr>
          <w:p w14:paraId="0E8B7B67" w14:textId="77777777" w:rsidR="00B654EE" w:rsidRPr="00A8510C" w:rsidRDefault="00B654EE" w:rsidP="006246D5">
            <w:pPr>
              <w:jc w:val="both"/>
            </w:pPr>
          </w:p>
        </w:tc>
      </w:tr>
      <w:tr w:rsidR="00422FC6" w:rsidRPr="00A8510C" w14:paraId="7D874120" w14:textId="77777777" w:rsidTr="006246D5">
        <w:tc>
          <w:tcPr>
            <w:tcW w:w="1260" w:type="dxa"/>
            <w:shd w:val="clear" w:color="auto" w:fill="E0E0E0"/>
          </w:tcPr>
          <w:p w14:paraId="6BB4520E" w14:textId="77777777" w:rsidR="00422FC6" w:rsidRPr="00A8510C" w:rsidRDefault="00422FC6" w:rsidP="006246D5">
            <w:pPr>
              <w:tabs>
                <w:tab w:val="left" w:pos="447"/>
                <w:tab w:val="left" w:pos="627"/>
              </w:tabs>
            </w:pPr>
            <w:r w:rsidRPr="00A8510C">
              <w:t>II grupė</w:t>
            </w:r>
          </w:p>
        </w:tc>
        <w:tc>
          <w:tcPr>
            <w:tcW w:w="6220" w:type="dxa"/>
          </w:tcPr>
          <w:p w14:paraId="7FBCE6A8" w14:textId="5147D2D7" w:rsidR="00422FC6" w:rsidRPr="00A8510C" w:rsidRDefault="00B12991" w:rsidP="006246D5">
            <w:pPr>
              <w:tabs>
                <w:tab w:val="left" w:pos="180"/>
                <w:tab w:val="left" w:pos="540"/>
              </w:tabs>
              <w:jc w:val="both"/>
            </w:pPr>
            <w:r w:rsidRPr="00A8510C">
              <w:t xml:space="preserve">Aukšto </w:t>
            </w:r>
            <w:r w:rsidR="00422FC6" w:rsidRPr="00A8510C">
              <w:t>meistriškumo sportininkų komandų rėmimas</w:t>
            </w:r>
            <w:r w:rsidR="00422FC6" w:rsidRPr="00A8510C" w:rsidDel="008035ED">
              <w:t xml:space="preserve"> </w:t>
            </w:r>
          </w:p>
        </w:tc>
        <w:tc>
          <w:tcPr>
            <w:tcW w:w="2266" w:type="dxa"/>
            <w:shd w:val="clear" w:color="auto" w:fill="FFFFFF"/>
          </w:tcPr>
          <w:p w14:paraId="0CE9B9BD" w14:textId="77777777" w:rsidR="00422FC6" w:rsidRPr="00A8510C" w:rsidRDefault="00422FC6" w:rsidP="006246D5">
            <w:pPr>
              <w:jc w:val="both"/>
            </w:pPr>
          </w:p>
        </w:tc>
      </w:tr>
    </w:tbl>
    <w:p w14:paraId="48DA750A" w14:textId="77777777" w:rsidR="00422FC6" w:rsidRPr="00A8510C" w:rsidRDefault="00422FC6" w:rsidP="00422FC6">
      <w:pPr>
        <w:jc w:val="center"/>
        <w:rPr>
          <w:b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400"/>
        <w:gridCol w:w="2244"/>
      </w:tblGrid>
      <w:tr w:rsidR="00422FC6" w:rsidRPr="00A8510C" w14:paraId="3136CCB9" w14:textId="77777777" w:rsidTr="006246D5">
        <w:trPr>
          <w:trHeight w:val="395"/>
        </w:trPr>
        <w:tc>
          <w:tcPr>
            <w:tcW w:w="7480" w:type="dxa"/>
            <w:gridSpan w:val="2"/>
            <w:shd w:val="clear" w:color="auto" w:fill="E0E0E0"/>
          </w:tcPr>
          <w:p w14:paraId="7FC8E9C1" w14:textId="77777777" w:rsidR="00422FC6" w:rsidRPr="00A8510C" w:rsidRDefault="00422FC6" w:rsidP="006246D5">
            <w:pPr>
              <w:rPr>
                <w:b/>
                <w:color w:val="000000" w:themeColor="text1"/>
              </w:rPr>
            </w:pPr>
            <w:r w:rsidRPr="00A8510C">
              <w:rPr>
                <w:b/>
                <w:color w:val="000000" w:themeColor="text1"/>
              </w:rPr>
              <w:t>Projekto finansavimo prioritetai</w:t>
            </w:r>
          </w:p>
        </w:tc>
        <w:tc>
          <w:tcPr>
            <w:tcW w:w="2244" w:type="dxa"/>
            <w:shd w:val="clear" w:color="auto" w:fill="FFFFFF"/>
          </w:tcPr>
          <w:p w14:paraId="59BC8B3F" w14:textId="77777777" w:rsidR="00422FC6" w:rsidRPr="00A8510C" w:rsidRDefault="00422FC6" w:rsidP="006246D5">
            <w:pPr>
              <w:jc w:val="center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 xml:space="preserve">Pažymėkite </w:t>
            </w:r>
            <w:r w:rsidRPr="00A8510C">
              <w:rPr>
                <w:b/>
                <w:color w:val="000000" w:themeColor="text1"/>
              </w:rPr>
              <w:t>(X)</w:t>
            </w:r>
          </w:p>
        </w:tc>
      </w:tr>
      <w:tr w:rsidR="00422FC6" w:rsidRPr="00A8510C" w14:paraId="3EF3E197" w14:textId="77777777" w:rsidTr="006246D5">
        <w:tc>
          <w:tcPr>
            <w:tcW w:w="1080" w:type="dxa"/>
            <w:shd w:val="clear" w:color="auto" w:fill="E0E0E0"/>
          </w:tcPr>
          <w:p w14:paraId="1E58B112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lastRenderedPageBreak/>
              <w:t>1 prior.</w:t>
            </w:r>
          </w:p>
        </w:tc>
        <w:tc>
          <w:tcPr>
            <w:tcW w:w="6400" w:type="dxa"/>
          </w:tcPr>
          <w:p w14:paraId="669A7C4F" w14:textId="58467EE7" w:rsidR="00422FC6" w:rsidRPr="00A8510C" w:rsidRDefault="00422FC6" w:rsidP="008561F4">
            <w:pPr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 xml:space="preserve">Projektas </w:t>
            </w:r>
            <w:r w:rsidRPr="00A8510C">
              <w:rPr>
                <w:rFonts w:eastAsia="Times New Roman"/>
                <w:color w:val="000000" w:themeColor="text1"/>
              </w:rPr>
              <w:t xml:space="preserve">skatina rajono </w:t>
            </w:r>
            <w:r w:rsidR="00BE06F9">
              <w:rPr>
                <w:rFonts w:eastAsia="Times New Roman"/>
                <w:color w:val="000000" w:themeColor="text1"/>
              </w:rPr>
              <w:t>fizinio aktyvumo</w:t>
            </w:r>
            <w:r w:rsidRPr="00A8510C">
              <w:rPr>
                <w:rFonts w:eastAsia="Times New Roman"/>
                <w:color w:val="000000" w:themeColor="text1"/>
              </w:rPr>
              <w:t xml:space="preserve"> ir sporto plėtrą</w:t>
            </w:r>
            <w:r w:rsidR="00BE06F9">
              <w:rPr>
                <w:rFonts w:eastAsia="Times New Roman"/>
                <w:color w:val="000000" w:themeColor="text1"/>
              </w:rPr>
              <w:t xml:space="preserve"> </w:t>
            </w:r>
            <w:r w:rsidR="00251CEA">
              <w:rPr>
                <w:rFonts w:eastAsia="Times New Roman"/>
                <w:color w:val="000000" w:themeColor="text1"/>
              </w:rPr>
              <w:t>bei</w:t>
            </w:r>
            <w:r w:rsidR="00BE06F9">
              <w:rPr>
                <w:rFonts w:eastAsia="Times New Roman"/>
                <w:color w:val="000000" w:themeColor="text1"/>
              </w:rPr>
              <w:t xml:space="preserve"> įvairovę</w:t>
            </w:r>
            <w:r w:rsidRPr="00A8510C">
              <w:rPr>
                <w:rFonts w:eastAsia="Times New Roman"/>
                <w:color w:val="000000" w:themeColor="text1"/>
              </w:rPr>
              <w:t>;</w:t>
            </w:r>
          </w:p>
        </w:tc>
        <w:tc>
          <w:tcPr>
            <w:tcW w:w="2244" w:type="dxa"/>
            <w:shd w:val="clear" w:color="auto" w:fill="FFFFFF"/>
          </w:tcPr>
          <w:p w14:paraId="4F9FC275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6A0D7E5E" w14:textId="77777777" w:rsidTr="006246D5">
        <w:tc>
          <w:tcPr>
            <w:tcW w:w="1080" w:type="dxa"/>
            <w:shd w:val="clear" w:color="auto" w:fill="E0E0E0"/>
          </w:tcPr>
          <w:p w14:paraId="2D222497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2 prior.</w:t>
            </w:r>
          </w:p>
        </w:tc>
        <w:tc>
          <w:tcPr>
            <w:tcW w:w="6400" w:type="dxa"/>
          </w:tcPr>
          <w:p w14:paraId="11E27A51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bCs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Projektas įtraukia daugiau rajono gyventojų į organizuotas kūno kultūros ir sporto pratybas;</w:t>
            </w:r>
          </w:p>
        </w:tc>
        <w:tc>
          <w:tcPr>
            <w:tcW w:w="2244" w:type="dxa"/>
            <w:shd w:val="clear" w:color="auto" w:fill="FFFFFF"/>
          </w:tcPr>
          <w:p w14:paraId="387B3783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55E714EC" w14:textId="77777777" w:rsidTr="006246D5">
        <w:tc>
          <w:tcPr>
            <w:tcW w:w="1080" w:type="dxa"/>
            <w:shd w:val="clear" w:color="auto" w:fill="E0E0E0"/>
          </w:tcPr>
          <w:p w14:paraId="22B5DDED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3 prior.</w:t>
            </w:r>
          </w:p>
        </w:tc>
        <w:tc>
          <w:tcPr>
            <w:tcW w:w="6400" w:type="dxa"/>
          </w:tcPr>
          <w:p w14:paraId="360F97A7" w14:textId="77777777" w:rsidR="00422FC6" w:rsidRPr="00A8510C" w:rsidRDefault="00422FC6" w:rsidP="006246D5">
            <w:pPr>
              <w:contextualSpacing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Projektas užima neįgaliuosius;</w:t>
            </w:r>
          </w:p>
          <w:p w14:paraId="0F39B13F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rPr>
                <w:bCs/>
                <w:color w:val="000000" w:themeColor="text1"/>
              </w:rPr>
            </w:pPr>
          </w:p>
        </w:tc>
        <w:tc>
          <w:tcPr>
            <w:tcW w:w="2244" w:type="dxa"/>
            <w:shd w:val="clear" w:color="auto" w:fill="FFFFFF"/>
          </w:tcPr>
          <w:p w14:paraId="33516D9E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5226229B" w14:textId="77777777" w:rsidTr="006246D5">
        <w:tc>
          <w:tcPr>
            <w:tcW w:w="1080" w:type="dxa"/>
            <w:shd w:val="clear" w:color="auto" w:fill="E0E0E0"/>
          </w:tcPr>
          <w:p w14:paraId="1D1A895D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4 prior.</w:t>
            </w:r>
          </w:p>
        </w:tc>
        <w:tc>
          <w:tcPr>
            <w:tcW w:w="6400" w:type="dxa"/>
          </w:tcPr>
          <w:p w14:paraId="1E147048" w14:textId="77777777" w:rsidR="00422FC6" w:rsidRPr="00A8510C" w:rsidRDefault="00422FC6" w:rsidP="006246D5">
            <w:pPr>
              <w:contextualSpacing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Projektas įtraukia vaikus ir jaunimą į sporto veiklą;</w:t>
            </w:r>
          </w:p>
          <w:p w14:paraId="1124362D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rPr>
                <w:color w:val="000000" w:themeColor="text1"/>
              </w:rPr>
            </w:pPr>
          </w:p>
        </w:tc>
        <w:tc>
          <w:tcPr>
            <w:tcW w:w="2244" w:type="dxa"/>
            <w:shd w:val="clear" w:color="auto" w:fill="FFFFFF"/>
          </w:tcPr>
          <w:p w14:paraId="353F22C8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1BF7EAEE" w14:textId="77777777" w:rsidTr="006246D5">
        <w:tc>
          <w:tcPr>
            <w:tcW w:w="1080" w:type="dxa"/>
            <w:shd w:val="clear" w:color="auto" w:fill="E0E0E0"/>
          </w:tcPr>
          <w:p w14:paraId="1C0A66E2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5 prior.</w:t>
            </w:r>
          </w:p>
        </w:tc>
        <w:tc>
          <w:tcPr>
            <w:tcW w:w="6400" w:type="dxa"/>
          </w:tcPr>
          <w:p w14:paraId="5619A605" w14:textId="77777777" w:rsidR="00422FC6" w:rsidRPr="00A8510C" w:rsidRDefault="00422FC6" w:rsidP="006246D5">
            <w:pPr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Projektas turi papildomus finansavimo šaltinius;</w:t>
            </w:r>
          </w:p>
          <w:p w14:paraId="3102F751" w14:textId="77777777" w:rsidR="00422FC6" w:rsidRPr="00A8510C" w:rsidRDefault="00422FC6" w:rsidP="006246D5">
            <w:pPr>
              <w:ind w:firstLine="1247"/>
              <w:contextualSpacing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4" w:type="dxa"/>
            <w:shd w:val="clear" w:color="auto" w:fill="FFFFFF"/>
          </w:tcPr>
          <w:p w14:paraId="59D6AEAC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078D07F0" w14:textId="77777777" w:rsidTr="006246D5">
        <w:tc>
          <w:tcPr>
            <w:tcW w:w="1080" w:type="dxa"/>
            <w:shd w:val="clear" w:color="auto" w:fill="E0E0E0"/>
          </w:tcPr>
          <w:p w14:paraId="10FC7C43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6 prior.</w:t>
            </w:r>
          </w:p>
        </w:tc>
        <w:tc>
          <w:tcPr>
            <w:tcW w:w="6400" w:type="dxa"/>
          </w:tcPr>
          <w:p w14:paraId="4137DAF9" w14:textId="77777777" w:rsidR="00422FC6" w:rsidRPr="00A8510C" w:rsidRDefault="00422FC6" w:rsidP="006246D5">
            <w:pPr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Projekto dalyviai rungtyniauja Lietuvos čempionate ir (arba) aukštesnio rango varžybose bei reprezentuoja Skuodo rajoną;</w:t>
            </w:r>
          </w:p>
        </w:tc>
        <w:tc>
          <w:tcPr>
            <w:tcW w:w="2244" w:type="dxa"/>
            <w:shd w:val="clear" w:color="auto" w:fill="FFFFFF"/>
          </w:tcPr>
          <w:p w14:paraId="16D86AFC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5D64711A" w14:textId="77777777" w:rsidTr="006246D5">
        <w:tc>
          <w:tcPr>
            <w:tcW w:w="1080" w:type="dxa"/>
            <w:shd w:val="clear" w:color="auto" w:fill="E0E0E0"/>
          </w:tcPr>
          <w:p w14:paraId="4876331E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7 prior.</w:t>
            </w:r>
          </w:p>
        </w:tc>
        <w:tc>
          <w:tcPr>
            <w:tcW w:w="6400" w:type="dxa"/>
          </w:tcPr>
          <w:p w14:paraId="7993D0D3" w14:textId="2EDC6531" w:rsidR="00422FC6" w:rsidRPr="00A8510C" w:rsidRDefault="00422FC6" w:rsidP="006246D5">
            <w:pPr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 xml:space="preserve">Į projekto veiklą įtraukiami dalyviai, iš kurių ne mažiau kaip </w:t>
            </w:r>
            <w:r w:rsidR="00BE06F9">
              <w:rPr>
                <w:rFonts w:eastAsia="Times New Roman"/>
                <w:color w:val="000000" w:themeColor="text1"/>
              </w:rPr>
              <w:t>7</w:t>
            </w:r>
            <w:r w:rsidRPr="00A8510C">
              <w:rPr>
                <w:rFonts w:eastAsia="Times New Roman"/>
                <w:color w:val="000000" w:themeColor="text1"/>
              </w:rPr>
              <w:t>0</w:t>
            </w:r>
            <w:r w:rsidR="000B6888" w:rsidRPr="00A8510C">
              <w:rPr>
                <w:rFonts w:eastAsia="Times New Roman"/>
                <w:color w:val="000000" w:themeColor="text1"/>
              </w:rPr>
              <w:t xml:space="preserve"> </w:t>
            </w:r>
            <w:r w:rsidRPr="00A8510C">
              <w:rPr>
                <w:rFonts w:eastAsia="Times New Roman"/>
                <w:color w:val="000000" w:themeColor="text1"/>
              </w:rPr>
              <w:t>% yra Skuodo rajono gyventojai</w:t>
            </w:r>
            <w:r w:rsidR="000B6888" w:rsidRPr="00A8510C">
              <w:rPr>
                <w:rFonts w:eastAsia="Times New Roman"/>
                <w:color w:val="000000" w:themeColor="text1"/>
              </w:rPr>
              <w:t>;</w:t>
            </w:r>
          </w:p>
        </w:tc>
        <w:tc>
          <w:tcPr>
            <w:tcW w:w="2244" w:type="dxa"/>
            <w:shd w:val="clear" w:color="auto" w:fill="FFFFFF"/>
          </w:tcPr>
          <w:p w14:paraId="36BF2112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  <w:tr w:rsidR="00422FC6" w:rsidRPr="00A8510C" w14:paraId="761A1C02" w14:textId="77777777" w:rsidTr="006246D5">
        <w:tc>
          <w:tcPr>
            <w:tcW w:w="1080" w:type="dxa"/>
            <w:shd w:val="clear" w:color="auto" w:fill="E0E0E0"/>
          </w:tcPr>
          <w:p w14:paraId="7153C9CF" w14:textId="77777777" w:rsidR="00422FC6" w:rsidRPr="00A8510C" w:rsidRDefault="00422FC6" w:rsidP="006246D5">
            <w:pPr>
              <w:tabs>
                <w:tab w:val="left" w:pos="180"/>
                <w:tab w:val="left" w:pos="540"/>
              </w:tabs>
              <w:jc w:val="both"/>
              <w:rPr>
                <w:color w:val="000000" w:themeColor="text1"/>
              </w:rPr>
            </w:pPr>
            <w:r w:rsidRPr="00A8510C">
              <w:rPr>
                <w:color w:val="000000" w:themeColor="text1"/>
              </w:rPr>
              <w:t>8 prior.</w:t>
            </w:r>
          </w:p>
        </w:tc>
        <w:tc>
          <w:tcPr>
            <w:tcW w:w="6400" w:type="dxa"/>
          </w:tcPr>
          <w:p w14:paraId="36720276" w14:textId="1CBAF019" w:rsidR="00422FC6" w:rsidRPr="00A8510C" w:rsidRDefault="00422FC6" w:rsidP="006246D5">
            <w:pPr>
              <w:contextualSpacing/>
              <w:jc w:val="both"/>
              <w:rPr>
                <w:rFonts w:eastAsia="Times New Roman"/>
                <w:color w:val="000000" w:themeColor="text1"/>
              </w:rPr>
            </w:pPr>
            <w:r w:rsidRPr="00A8510C">
              <w:rPr>
                <w:rFonts w:eastAsia="Times New Roman"/>
                <w:color w:val="000000" w:themeColor="text1"/>
              </w:rPr>
              <w:t>Projektas yra tęstinis ir turi išliekamąją vertę.</w:t>
            </w:r>
          </w:p>
          <w:p w14:paraId="4ED530DF" w14:textId="77777777" w:rsidR="00422FC6" w:rsidRPr="00A8510C" w:rsidRDefault="00422FC6" w:rsidP="006246D5">
            <w:pPr>
              <w:ind w:firstLine="1247"/>
              <w:contextualSpacing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4" w:type="dxa"/>
            <w:shd w:val="clear" w:color="auto" w:fill="FFFFFF"/>
          </w:tcPr>
          <w:p w14:paraId="63C0CA34" w14:textId="77777777" w:rsidR="00422FC6" w:rsidRPr="00A8510C" w:rsidRDefault="00422FC6" w:rsidP="006246D5">
            <w:pPr>
              <w:jc w:val="both"/>
              <w:rPr>
                <w:color w:val="000000" w:themeColor="text1"/>
              </w:rPr>
            </w:pPr>
          </w:p>
        </w:tc>
      </w:tr>
    </w:tbl>
    <w:p w14:paraId="62B160E0" w14:textId="77777777" w:rsidR="00422FC6" w:rsidRPr="00A8510C" w:rsidRDefault="00422FC6" w:rsidP="00422FC6">
      <w:pPr>
        <w:jc w:val="both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6018"/>
      </w:tblGrid>
      <w:tr w:rsidR="00422FC6" w:rsidRPr="00A8510C" w14:paraId="72C12E94" w14:textId="77777777" w:rsidTr="000566BF">
        <w:tc>
          <w:tcPr>
            <w:tcW w:w="9668" w:type="dxa"/>
            <w:gridSpan w:val="2"/>
            <w:shd w:val="clear" w:color="auto" w:fill="E6E6E6"/>
          </w:tcPr>
          <w:p w14:paraId="49DE5DCC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Projekto aprašymas</w:t>
            </w:r>
          </w:p>
        </w:tc>
      </w:tr>
      <w:tr w:rsidR="00422FC6" w:rsidRPr="00A8510C" w14:paraId="2720157C" w14:textId="77777777" w:rsidTr="000566BF">
        <w:tc>
          <w:tcPr>
            <w:tcW w:w="3650" w:type="dxa"/>
            <w:shd w:val="clear" w:color="auto" w:fill="E0E0E0"/>
          </w:tcPr>
          <w:p w14:paraId="7824CAF0" w14:textId="77777777" w:rsidR="00422FC6" w:rsidRPr="00A8510C" w:rsidRDefault="00422FC6" w:rsidP="006246D5">
            <w:r w:rsidRPr="00A8510C">
              <w:t>2.1. Projekto tikslas</w:t>
            </w:r>
          </w:p>
        </w:tc>
        <w:tc>
          <w:tcPr>
            <w:tcW w:w="6018" w:type="dxa"/>
            <w:shd w:val="clear" w:color="auto" w:fill="auto"/>
          </w:tcPr>
          <w:p w14:paraId="368A5E09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(Nurodomas tikslas turi būti formuluojamas glaustai, atitikti projekto pavadinimą, aiškiai apibrėžiant pagrindinę projekto idėją, t. y., ko bus siekiama įgyvendinant projektą)</w:t>
            </w:r>
          </w:p>
          <w:p w14:paraId="75465B0E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</w:p>
        </w:tc>
      </w:tr>
      <w:tr w:rsidR="00422FC6" w:rsidRPr="00A8510C" w14:paraId="2A733227" w14:textId="77777777" w:rsidTr="000566BF">
        <w:tc>
          <w:tcPr>
            <w:tcW w:w="3650" w:type="dxa"/>
            <w:shd w:val="clear" w:color="auto" w:fill="E0E0E0"/>
          </w:tcPr>
          <w:p w14:paraId="14E4F105" w14:textId="77777777" w:rsidR="00422FC6" w:rsidRPr="00A8510C" w:rsidRDefault="00422FC6" w:rsidP="006246D5">
            <w:r w:rsidRPr="00A8510C">
              <w:t>2.2. Projekto uždaviniai</w:t>
            </w:r>
          </w:p>
        </w:tc>
        <w:tc>
          <w:tcPr>
            <w:tcW w:w="6018" w:type="dxa"/>
            <w:shd w:val="clear" w:color="auto" w:fill="auto"/>
          </w:tcPr>
          <w:p w14:paraId="2DFEFE6C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(Uždaviniai turėtų būti nustatomi taip, kad būtų galima surinkti ir pateikti duomenis, patvirtinančius projekto metu padarytą pažangą; uždavinys turi atsakyti į klausimą, ką reikia padaryti, kad tikslas būtų pasiektas)</w:t>
            </w:r>
          </w:p>
        </w:tc>
      </w:tr>
      <w:tr w:rsidR="00422FC6" w:rsidRPr="00A8510C" w14:paraId="62A3C5C7" w14:textId="77777777" w:rsidTr="000566BF">
        <w:tc>
          <w:tcPr>
            <w:tcW w:w="3650" w:type="dxa"/>
            <w:shd w:val="clear" w:color="auto" w:fill="E0E0E0"/>
          </w:tcPr>
          <w:p w14:paraId="2057CF7F" w14:textId="77777777" w:rsidR="00422FC6" w:rsidRPr="00A8510C" w:rsidRDefault="00422FC6" w:rsidP="006246D5">
            <w:r w:rsidRPr="00A8510C">
              <w:t>2.3. Trumpas projekto esmės aprašymas</w:t>
            </w:r>
          </w:p>
        </w:tc>
        <w:tc>
          <w:tcPr>
            <w:tcW w:w="6018" w:type="dxa"/>
            <w:shd w:val="clear" w:color="auto" w:fill="auto"/>
          </w:tcPr>
          <w:p w14:paraId="63BFFFFE" w14:textId="775E68FC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 xml:space="preserve">(Aprašoma, kokias problemas sprendžia šis </w:t>
            </w:r>
            <w:r w:rsidR="0044631E">
              <w:rPr>
                <w:sz w:val="16"/>
                <w:szCs w:val="16"/>
              </w:rPr>
              <w:t>p</w:t>
            </w:r>
            <w:r w:rsidRPr="00A8510C">
              <w:rPr>
                <w:sz w:val="16"/>
                <w:szCs w:val="16"/>
              </w:rPr>
              <w:t xml:space="preserve">rojektas, ar šios problemos yra aktualios ir prioritetinės per artimiausius metus ir pagrįsti, kodėl šis </w:t>
            </w:r>
            <w:r w:rsidR="0044631E">
              <w:rPr>
                <w:sz w:val="16"/>
                <w:szCs w:val="16"/>
              </w:rPr>
              <w:t>p</w:t>
            </w:r>
            <w:r w:rsidRPr="00A8510C">
              <w:rPr>
                <w:sz w:val="16"/>
                <w:szCs w:val="16"/>
              </w:rPr>
              <w:t>rojektas ir jo eigoje numatytos veiklos yra efektyvi priemonė spręsti paminėtas problemas</w:t>
            </w:r>
            <w:r w:rsidRPr="00A8510C">
              <w:rPr>
                <w:b/>
                <w:sz w:val="16"/>
                <w:szCs w:val="16"/>
              </w:rPr>
              <w:t xml:space="preserve">, </w:t>
            </w:r>
            <w:r w:rsidRPr="00A8510C">
              <w:rPr>
                <w:sz w:val="16"/>
                <w:szCs w:val="16"/>
              </w:rPr>
              <w:t>kodėl jis reikšmingas vykdytojams, dalyviams ir aplinkai, aprašyti projekto idėją</w:t>
            </w:r>
            <w:r w:rsidR="00F177B0" w:rsidRPr="00A8510C">
              <w:rPr>
                <w:sz w:val="16"/>
                <w:szCs w:val="16"/>
              </w:rPr>
              <w:t>.)</w:t>
            </w:r>
          </w:p>
          <w:p w14:paraId="57CCB0B4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</w:p>
        </w:tc>
      </w:tr>
      <w:tr w:rsidR="00422FC6" w:rsidRPr="00A8510C" w14:paraId="79D00969" w14:textId="77777777" w:rsidTr="000566BF">
        <w:tc>
          <w:tcPr>
            <w:tcW w:w="3650" w:type="dxa"/>
            <w:shd w:val="clear" w:color="auto" w:fill="E0E0E0"/>
          </w:tcPr>
          <w:p w14:paraId="3FE73BB5" w14:textId="77777777" w:rsidR="00422FC6" w:rsidRPr="00A8510C" w:rsidRDefault="00422FC6" w:rsidP="006246D5">
            <w:r w:rsidRPr="00A8510C">
              <w:t>2.4. Tikslinė projekto grupė ir projekto dalyviai</w:t>
            </w:r>
          </w:p>
        </w:tc>
        <w:tc>
          <w:tcPr>
            <w:tcW w:w="6018" w:type="dxa"/>
            <w:shd w:val="clear" w:color="auto" w:fill="auto"/>
          </w:tcPr>
          <w:p w14:paraId="24EA757C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(Kas dalyvaus projekto veikloje – sportininkai, teisėjai, komandos, miestai, šalys, kiek bus dalyvaujančiųjų šiame projekte)</w:t>
            </w:r>
          </w:p>
          <w:p w14:paraId="51A9CAA5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03335DA3" w14:textId="77777777" w:rsidTr="000566BF">
        <w:tc>
          <w:tcPr>
            <w:tcW w:w="3650" w:type="dxa"/>
            <w:shd w:val="clear" w:color="auto" w:fill="E0E0E0"/>
          </w:tcPr>
          <w:p w14:paraId="3D05E972" w14:textId="77777777" w:rsidR="00422FC6" w:rsidRPr="00A8510C" w:rsidRDefault="00422FC6" w:rsidP="006246D5">
            <w:r w:rsidRPr="00A8510C">
              <w:t>2.5. Laukiami rezultatai ir nauda įgyvendinus projektą</w:t>
            </w:r>
          </w:p>
        </w:tc>
        <w:tc>
          <w:tcPr>
            <w:tcW w:w="6018" w:type="dxa"/>
            <w:shd w:val="clear" w:color="auto" w:fill="auto"/>
          </w:tcPr>
          <w:p w14:paraId="26D98E43" w14:textId="3B13A0AE" w:rsidR="00422FC6" w:rsidRPr="00A8510C" w:rsidRDefault="00F177B0" w:rsidP="006246D5">
            <w:pPr>
              <w:jc w:val="both"/>
              <w:rPr>
                <w:b/>
              </w:rPr>
            </w:pPr>
            <w:r w:rsidRPr="00A8510C">
              <w:rPr>
                <w:sz w:val="16"/>
                <w:szCs w:val="16"/>
              </w:rPr>
              <w:t>Kokia nauda Skuodo rajonui?</w:t>
            </w:r>
          </w:p>
        </w:tc>
      </w:tr>
      <w:tr w:rsidR="00422FC6" w:rsidRPr="00A8510C" w14:paraId="465580F6" w14:textId="77777777" w:rsidTr="000566BF">
        <w:tc>
          <w:tcPr>
            <w:tcW w:w="3650" w:type="dxa"/>
            <w:shd w:val="clear" w:color="auto" w:fill="E0E0E0"/>
          </w:tcPr>
          <w:p w14:paraId="649BD9A7" w14:textId="77777777" w:rsidR="00422FC6" w:rsidRPr="00A8510C" w:rsidRDefault="00422FC6" w:rsidP="006246D5">
            <w:r w:rsidRPr="00A8510C">
              <w:t>2.6. Projekto vykdytojai, tęstinumas</w:t>
            </w:r>
          </w:p>
        </w:tc>
        <w:tc>
          <w:tcPr>
            <w:tcW w:w="6018" w:type="dxa"/>
            <w:shd w:val="clear" w:color="auto" w:fill="auto"/>
          </w:tcPr>
          <w:p w14:paraId="49F9D8A7" w14:textId="7BEE81DB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 xml:space="preserve">(Nurodoma projekto vykdytojų kvalifikacija, pažymima, ar </w:t>
            </w:r>
            <w:r w:rsidR="0044631E">
              <w:rPr>
                <w:sz w:val="16"/>
                <w:szCs w:val="16"/>
              </w:rPr>
              <w:t>p</w:t>
            </w:r>
            <w:r w:rsidRPr="00A8510C">
              <w:rPr>
                <w:sz w:val="16"/>
                <w:szCs w:val="16"/>
              </w:rPr>
              <w:t>rojektas yra tęstinis ir ilgalaikis, ar bus tęsiamas toliau)</w:t>
            </w:r>
          </w:p>
          <w:p w14:paraId="10F94840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7CDFA6A8" w14:textId="77777777" w:rsidTr="000566BF">
        <w:tc>
          <w:tcPr>
            <w:tcW w:w="3650" w:type="dxa"/>
            <w:shd w:val="clear" w:color="auto" w:fill="E0E0E0"/>
          </w:tcPr>
          <w:p w14:paraId="594142AB" w14:textId="77777777" w:rsidR="00422FC6" w:rsidRPr="00A8510C" w:rsidRDefault="00422FC6" w:rsidP="006246D5">
            <w:r w:rsidRPr="00A8510C">
              <w:t>2.7. Projekto veiklos sritis</w:t>
            </w:r>
          </w:p>
        </w:tc>
        <w:tc>
          <w:tcPr>
            <w:tcW w:w="6018" w:type="dxa"/>
            <w:shd w:val="clear" w:color="auto" w:fill="auto"/>
          </w:tcPr>
          <w:p w14:paraId="37A78A24" w14:textId="2FC66D1F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(Nurodoma, kokios veiklos sritys bus vykdomos: sportinė veikla, sportiniai renginiai, sportinis inventorius,</w:t>
            </w:r>
            <w:r w:rsidR="00F177B0" w:rsidRPr="00A8510C">
              <w:rPr>
                <w:sz w:val="16"/>
                <w:szCs w:val="16"/>
              </w:rPr>
              <w:t xml:space="preserve"> </w:t>
            </w:r>
            <w:r w:rsidRPr="00A8510C">
              <w:rPr>
                <w:sz w:val="16"/>
                <w:szCs w:val="16"/>
              </w:rPr>
              <w:t>kiek lėšų ir kam pareiškėjui buvo skirta praeitais metais iš sporto veiklos programos, ar buvo pateiktos ataskaitos)</w:t>
            </w:r>
          </w:p>
          <w:p w14:paraId="316B4FC3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42958BD3" w14:textId="77777777" w:rsidTr="000566BF">
        <w:tc>
          <w:tcPr>
            <w:tcW w:w="3650" w:type="dxa"/>
            <w:shd w:val="clear" w:color="auto" w:fill="E0E0E0"/>
          </w:tcPr>
          <w:p w14:paraId="2B096B6D" w14:textId="77777777" w:rsidR="00422FC6" w:rsidRPr="00A8510C" w:rsidRDefault="00422FC6" w:rsidP="006246D5">
            <w:r w:rsidRPr="00A8510C">
              <w:t>2.8. Projekto vykdymo vieta ir laikas</w:t>
            </w:r>
          </w:p>
        </w:tc>
        <w:tc>
          <w:tcPr>
            <w:tcW w:w="6018" w:type="dxa"/>
            <w:shd w:val="clear" w:color="auto" w:fill="auto"/>
          </w:tcPr>
          <w:p w14:paraId="236AF9C2" w14:textId="77777777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(Nurodoma projekto vykdymo vieta (miestas, šalis, sporto bazė ar vietovė, tiksli projekto vykdymo data)</w:t>
            </w:r>
          </w:p>
          <w:p w14:paraId="59FC540D" w14:textId="77777777" w:rsidR="00422FC6" w:rsidRPr="00A8510C" w:rsidRDefault="00422FC6" w:rsidP="006246D5">
            <w:pPr>
              <w:jc w:val="both"/>
            </w:pPr>
          </w:p>
          <w:p w14:paraId="403168FD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2AD346B4" w14:textId="77777777" w:rsidTr="000566BF">
        <w:tc>
          <w:tcPr>
            <w:tcW w:w="3650" w:type="dxa"/>
            <w:shd w:val="clear" w:color="auto" w:fill="E0E0E0"/>
          </w:tcPr>
          <w:p w14:paraId="7E21F64A" w14:textId="77777777" w:rsidR="00422FC6" w:rsidRPr="00A8510C" w:rsidRDefault="00422FC6" w:rsidP="006246D5">
            <w:pPr>
              <w:jc w:val="both"/>
            </w:pPr>
            <w:r w:rsidRPr="00A8510C">
              <w:t>2.9. Projekto viešinimas ir pristatymas visuomenei</w:t>
            </w:r>
          </w:p>
        </w:tc>
        <w:tc>
          <w:tcPr>
            <w:tcW w:w="6018" w:type="dxa"/>
            <w:shd w:val="clear" w:color="auto" w:fill="auto"/>
          </w:tcPr>
          <w:p w14:paraId="77F27083" w14:textId="07F8A792" w:rsidR="00422FC6" w:rsidRPr="00A8510C" w:rsidRDefault="00422FC6" w:rsidP="006246D5">
            <w:pPr>
              <w:jc w:val="both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 xml:space="preserve">(Trumpai aprašykite, kaip ir kokiais būdais </w:t>
            </w:r>
            <w:r w:rsidR="0044631E">
              <w:rPr>
                <w:sz w:val="16"/>
                <w:szCs w:val="16"/>
              </w:rPr>
              <w:t>p</w:t>
            </w:r>
            <w:r w:rsidRPr="00A8510C">
              <w:rPr>
                <w:sz w:val="16"/>
                <w:szCs w:val="16"/>
              </w:rPr>
              <w:t>rojektas bus pristatomas bendruomenei, visuomenei</w:t>
            </w:r>
            <w:r w:rsidR="00F177B0" w:rsidRPr="00A8510C">
              <w:rPr>
                <w:sz w:val="16"/>
                <w:szCs w:val="16"/>
              </w:rPr>
              <w:t>, kaip bus viešinama informacija apie veiklas</w:t>
            </w:r>
            <w:r w:rsidRPr="00A8510C">
              <w:rPr>
                <w:sz w:val="16"/>
                <w:szCs w:val="16"/>
              </w:rPr>
              <w:t>)</w:t>
            </w:r>
          </w:p>
        </w:tc>
      </w:tr>
    </w:tbl>
    <w:p w14:paraId="064C3DA3" w14:textId="77777777" w:rsidR="00422FC6" w:rsidRPr="00A8510C" w:rsidRDefault="00422FC6" w:rsidP="00422FC6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100"/>
        <w:gridCol w:w="5650"/>
      </w:tblGrid>
      <w:tr w:rsidR="00422FC6" w:rsidRPr="00A8510C" w14:paraId="71F29004" w14:textId="77777777" w:rsidTr="000566BF">
        <w:tc>
          <w:tcPr>
            <w:tcW w:w="9668" w:type="dxa"/>
            <w:gridSpan w:val="3"/>
            <w:shd w:val="clear" w:color="auto" w:fill="E0E0E0"/>
          </w:tcPr>
          <w:p w14:paraId="35E54C50" w14:textId="77777777" w:rsidR="00422FC6" w:rsidRPr="00A8510C" w:rsidRDefault="00422FC6" w:rsidP="006246D5">
            <w:pPr>
              <w:jc w:val="both"/>
            </w:pPr>
          </w:p>
          <w:p w14:paraId="38AD7872" w14:textId="77777777" w:rsidR="00422FC6" w:rsidRPr="00A8510C" w:rsidRDefault="00422FC6" w:rsidP="006246D5">
            <w:pPr>
              <w:jc w:val="both"/>
              <w:rPr>
                <w:b/>
                <w:sz w:val="16"/>
                <w:szCs w:val="16"/>
              </w:rPr>
            </w:pPr>
            <w:r w:rsidRPr="00A8510C">
              <w:rPr>
                <w:b/>
              </w:rPr>
              <w:t xml:space="preserve">Projekto įgyvendinimo planas: </w:t>
            </w:r>
          </w:p>
        </w:tc>
      </w:tr>
      <w:tr w:rsidR="00422FC6" w:rsidRPr="00A8510C" w14:paraId="01287886" w14:textId="77777777" w:rsidTr="000566BF">
        <w:tc>
          <w:tcPr>
            <w:tcW w:w="918" w:type="dxa"/>
            <w:shd w:val="clear" w:color="auto" w:fill="auto"/>
          </w:tcPr>
          <w:p w14:paraId="018BEB28" w14:textId="77777777" w:rsidR="00422FC6" w:rsidRPr="00A8510C" w:rsidRDefault="00422FC6" w:rsidP="006246D5">
            <w:pPr>
              <w:jc w:val="center"/>
            </w:pPr>
            <w:r w:rsidRPr="00A8510C">
              <w:t>Mėnuo</w:t>
            </w:r>
          </w:p>
        </w:tc>
        <w:tc>
          <w:tcPr>
            <w:tcW w:w="3100" w:type="dxa"/>
            <w:shd w:val="clear" w:color="auto" w:fill="auto"/>
          </w:tcPr>
          <w:p w14:paraId="6FC92130" w14:textId="77777777" w:rsidR="00422FC6" w:rsidRPr="00A8510C" w:rsidRDefault="00422FC6" w:rsidP="006246D5">
            <w:pPr>
              <w:jc w:val="center"/>
            </w:pPr>
            <w:r w:rsidRPr="00A8510C">
              <w:t>Veiklos pavadinimas</w:t>
            </w:r>
          </w:p>
        </w:tc>
        <w:tc>
          <w:tcPr>
            <w:tcW w:w="5650" w:type="dxa"/>
            <w:shd w:val="clear" w:color="auto" w:fill="auto"/>
          </w:tcPr>
          <w:p w14:paraId="120B2F78" w14:textId="77777777" w:rsidR="00422FC6" w:rsidRPr="00A8510C" w:rsidRDefault="00422FC6" w:rsidP="006246D5">
            <w:pPr>
              <w:jc w:val="center"/>
            </w:pPr>
            <w:r w:rsidRPr="00A8510C">
              <w:t>Trumpas veiklos aprašymas</w:t>
            </w:r>
          </w:p>
          <w:p w14:paraId="5228C55E" w14:textId="77777777" w:rsidR="00422FC6" w:rsidRPr="00A8510C" w:rsidRDefault="00422FC6" w:rsidP="006246D5">
            <w:pPr>
              <w:jc w:val="center"/>
            </w:pPr>
          </w:p>
        </w:tc>
      </w:tr>
      <w:tr w:rsidR="00422FC6" w:rsidRPr="00A8510C" w14:paraId="492593B3" w14:textId="77777777" w:rsidTr="000566BF">
        <w:tc>
          <w:tcPr>
            <w:tcW w:w="918" w:type="dxa"/>
            <w:shd w:val="clear" w:color="auto" w:fill="auto"/>
          </w:tcPr>
          <w:p w14:paraId="08A46A33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1</w:t>
            </w:r>
          </w:p>
        </w:tc>
        <w:tc>
          <w:tcPr>
            <w:tcW w:w="3100" w:type="dxa"/>
            <w:shd w:val="clear" w:color="auto" w:fill="auto"/>
          </w:tcPr>
          <w:p w14:paraId="268ADEE0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38950D22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36F7E26C" w14:textId="77777777" w:rsidTr="000566BF">
        <w:tc>
          <w:tcPr>
            <w:tcW w:w="918" w:type="dxa"/>
            <w:shd w:val="clear" w:color="auto" w:fill="auto"/>
          </w:tcPr>
          <w:p w14:paraId="41A020FB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2</w:t>
            </w:r>
          </w:p>
        </w:tc>
        <w:tc>
          <w:tcPr>
            <w:tcW w:w="3100" w:type="dxa"/>
            <w:shd w:val="clear" w:color="auto" w:fill="auto"/>
          </w:tcPr>
          <w:p w14:paraId="371E06B0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15F36F0C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6EEA8628" w14:textId="77777777" w:rsidTr="000566BF">
        <w:tc>
          <w:tcPr>
            <w:tcW w:w="918" w:type="dxa"/>
            <w:shd w:val="clear" w:color="auto" w:fill="auto"/>
          </w:tcPr>
          <w:p w14:paraId="5EB61283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3</w:t>
            </w:r>
          </w:p>
        </w:tc>
        <w:tc>
          <w:tcPr>
            <w:tcW w:w="3100" w:type="dxa"/>
            <w:shd w:val="clear" w:color="auto" w:fill="auto"/>
          </w:tcPr>
          <w:p w14:paraId="09F11E29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021EB3F6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48630948" w14:textId="77777777" w:rsidTr="000566BF">
        <w:tc>
          <w:tcPr>
            <w:tcW w:w="918" w:type="dxa"/>
            <w:shd w:val="clear" w:color="auto" w:fill="auto"/>
          </w:tcPr>
          <w:p w14:paraId="3629A9AA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4</w:t>
            </w:r>
          </w:p>
        </w:tc>
        <w:tc>
          <w:tcPr>
            <w:tcW w:w="3100" w:type="dxa"/>
            <w:shd w:val="clear" w:color="auto" w:fill="auto"/>
          </w:tcPr>
          <w:p w14:paraId="775EB659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07865B23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311DDA8E" w14:textId="77777777" w:rsidTr="000566BF">
        <w:tc>
          <w:tcPr>
            <w:tcW w:w="918" w:type="dxa"/>
            <w:shd w:val="clear" w:color="auto" w:fill="auto"/>
          </w:tcPr>
          <w:p w14:paraId="1A67F882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lastRenderedPageBreak/>
              <w:t>5</w:t>
            </w:r>
          </w:p>
        </w:tc>
        <w:tc>
          <w:tcPr>
            <w:tcW w:w="3100" w:type="dxa"/>
            <w:shd w:val="clear" w:color="auto" w:fill="auto"/>
          </w:tcPr>
          <w:p w14:paraId="21B5558A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449F5F75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1D89CE69" w14:textId="77777777" w:rsidTr="000566BF">
        <w:tc>
          <w:tcPr>
            <w:tcW w:w="918" w:type="dxa"/>
            <w:shd w:val="clear" w:color="auto" w:fill="auto"/>
          </w:tcPr>
          <w:p w14:paraId="61564543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6</w:t>
            </w:r>
          </w:p>
        </w:tc>
        <w:tc>
          <w:tcPr>
            <w:tcW w:w="3100" w:type="dxa"/>
            <w:shd w:val="clear" w:color="auto" w:fill="auto"/>
          </w:tcPr>
          <w:p w14:paraId="45AC06B6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738A591E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  <w:tr w:rsidR="00422FC6" w:rsidRPr="00A8510C" w14:paraId="3DFD4E15" w14:textId="77777777" w:rsidTr="000566BF">
        <w:tc>
          <w:tcPr>
            <w:tcW w:w="918" w:type="dxa"/>
            <w:shd w:val="clear" w:color="auto" w:fill="auto"/>
          </w:tcPr>
          <w:p w14:paraId="4AC04505" w14:textId="77777777" w:rsidR="00422FC6" w:rsidRPr="00A8510C" w:rsidRDefault="00422FC6" w:rsidP="006246D5">
            <w:pPr>
              <w:spacing w:line="360" w:lineRule="auto"/>
              <w:jc w:val="both"/>
            </w:pPr>
            <w:r w:rsidRPr="00A8510C">
              <w:t>7</w:t>
            </w:r>
          </w:p>
        </w:tc>
        <w:tc>
          <w:tcPr>
            <w:tcW w:w="3100" w:type="dxa"/>
            <w:shd w:val="clear" w:color="auto" w:fill="auto"/>
          </w:tcPr>
          <w:p w14:paraId="4D24B778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50" w:type="dxa"/>
            <w:shd w:val="clear" w:color="auto" w:fill="auto"/>
          </w:tcPr>
          <w:p w14:paraId="149F4A97" w14:textId="77777777" w:rsidR="00422FC6" w:rsidRPr="00A8510C" w:rsidRDefault="00422FC6" w:rsidP="006246D5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3243C39E" w14:textId="77777777" w:rsidR="00422FC6" w:rsidRPr="00A8510C" w:rsidRDefault="00422FC6" w:rsidP="00422FC6">
      <w:pPr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776"/>
      </w:tblGrid>
      <w:tr w:rsidR="00422FC6" w:rsidRPr="00A8510C" w14:paraId="5F9FBF9C" w14:textId="77777777" w:rsidTr="000566BF">
        <w:tc>
          <w:tcPr>
            <w:tcW w:w="9776" w:type="dxa"/>
            <w:shd w:val="clear" w:color="auto" w:fill="E0E0E0"/>
          </w:tcPr>
          <w:p w14:paraId="6CB46551" w14:textId="77777777" w:rsidR="00422FC6" w:rsidRPr="00A8510C" w:rsidRDefault="00422FC6" w:rsidP="006246D5">
            <w:pPr>
              <w:jc w:val="center"/>
              <w:rPr>
                <w:b/>
              </w:rPr>
            </w:pPr>
            <w:bookmarkStart w:id="0" w:name="_Hlk189574963"/>
            <w:r w:rsidRPr="00A8510C">
              <w:rPr>
                <w:b/>
              </w:rPr>
              <w:t>III. PROJEKTO SĄMATA</w:t>
            </w:r>
          </w:p>
        </w:tc>
      </w:tr>
      <w:bookmarkEnd w:id="0"/>
    </w:tbl>
    <w:p w14:paraId="0E86AA8D" w14:textId="77777777" w:rsidR="00422FC6" w:rsidRPr="00A8510C" w:rsidRDefault="00422FC6" w:rsidP="00422FC6">
      <w:pPr>
        <w:jc w:val="both"/>
        <w:rPr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5"/>
        <w:gridCol w:w="5191"/>
      </w:tblGrid>
      <w:tr w:rsidR="00422FC6" w:rsidRPr="00A8510C" w14:paraId="60CCFDDA" w14:textId="77777777" w:rsidTr="000566BF">
        <w:tc>
          <w:tcPr>
            <w:tcW w:w="4585" w:type="dxa"/>
            <w:shd w:val="clear" w:color="auto" w:fill="E0E0E0"/>
          </w:tcPr>
          <w:p w14:paraId="5F49A5C2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Projekto įgyvendinimui reikalinga suma</w:t>
            </w:r>
          </w:p>
          <w:p w14:paraId="2768E8B5" w14:textId="77777777" w:rsidR="00422FC6" w:rsidRPr="00A8510C" w:rsidRDefault="00422FC6" w:rsidP="006246D5">
            <w:pPr>
              <w:jc w:val="both"/>
            </w:pPr>
            <w:r w:rsidRPr="00A8510C">
              <w:t>(eurais)</w:t>
            </w:r>
          </w:p>
        </w:tc>
        <w:tc>
          <w:tcPr>
            <w:tcW w:w="5191" w:type="dxa"/>
            <w:shd w:val="clear" w:color="auto" w:fill="auto"/>
          </w:tcPr>
          <w:p w14:paraId="7EB42A7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5795DCD6" w14:textId="77777777" w:rsidTr="000566BF">
        <w:tc>
          <w:tcPr>
            <w:tcW w:w="4585" w:type="dxa"/>
            <w:shd w:val="clear" w:color="auto" w:fill="E0E0E0"/>
          </w:tcPr>
          <w:p w14:paraId="33337514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 xml:space="preserve">Iš Skuodo rajono savivaldybės prašoma suma </w:t>
            </w:r>
            <w:r w:rsidRPr="00A8510C">
              <w:t>(eurais)</w:t>
            </w:r>
            <w:r w:rsidRPr="00A8510C">
              <w:rPr>
                <w:b/>
              </w:rPr>
              <w:t xml:space="preserve"> </w:t>
            </w:r>
          </w:p>
          <w:p w14:paraId="581F54C9" w14:textId="77777777" w:rsidR="00422FC6" w:rsidRPr="00A8510C" w:rsidRDefault="00422FC6" w:rsidP="006246D5">
            <w:pPr>
              <w:jc w:val="both"/>
              <w:rPr>
                <w:b/>
              </w:rPr>
            </w:pPr>
          </w:p>
        </w:tc>
        <w:tc>
          <w:tcPr>
            <w:tcW w:w="5191" w:type="dxa"/>
            <w:shd w:val="clear" w:color="auto" w:fill="auto"/>
          </w:tcPr>
          <w:p w14:paraId="450478AA" w14:textId="77777777" w:rsidR="00422FC6" w:rsidRPr="00A8510C" w:rsidRDefault="00422FC6" w:rsidP="006246D5">
            <w:pPr>
              <w:jc w:val="both"/>
              <w:rPr>
                <w:b/>
              </w:rPr>
            </w:pPr>
          </w:p>
        </w:tc>
      </w:tr>
    </w:tbl>
    <w:p w14:paraId="2B45D7BC" w14:textId="77777777" w:rsidR="00422FC6" w:rsidRPr="00A8510C" w:rsidRDefault="00422FC6" w:rsidP="00422FC6">
      <w:pPr>
        <w:jc w:val="both"/>
        <w:rPr>
          <w:b/>
          <w:u w:val="single"/>
        </w:rPr>
      </w:pPr>
    </w:p>
    <w:p w14:paraId="3172008B" w14:textId="77777777" w:rsidR="00422FC6" w:rsidRPr="00A8510C" w:rsidRDefault="00422FC6" w:rsidP="00422FC6">
      <w:pPr>
        <w:jc w:val="both"/>
        <w:rPr>
          <w:b/>
          <w:u w:val="single"/>
        </w:rPr>
      </w:pPr>
    </w:p>
    <w:p w14:paraId="7D8BA5A4" w14:textId="77777777" w:rsidR="00422FC6" w:rsidRPr="00A8510C" w:rsidRDefault="00422FC6" w:rsidP="00422FC6">
      <w:pPr>
        <w:jc w:val="both"/>
        <w:rPr>
          <w:b/>
          <w:u w:val="single"/>
        </w:rPr>
      </w:pPr>
      <w:r w:rsidRPr="00A8510C">
        <w:rPr>
          <w:b/>
          <w:u w:val="single"/>
        </w:rPr>
        <w:t>Išlaidų sąmata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17"/>
        <w:gridCol w:w="1236"/>
        <w:gridCol w:w="1365"/>
        <w:gridCol w:w="1530"/>
        <w:gridCol w:w="2252"/>
      </w:tblGrid>
      <w:tr w:rsidR="00422FC6" w:rsidRPr="00A8510C" w14:paraId="46850690" w14:textId="77777777" w:rsidTr="000566BF">
        <w:tc>
          <w:tcPr>
            <w:tcW w:w="530" w:type="dxa"/>
            <w:shd w:val="clear" w:color="auto" w:fill="auto"/>
          </w:tcPr>
          <w:p w14:paraId="715E79EA" w14:textId="77777777" w:rsidR="00422FC6" w:rsidRPr="00A8510C" w:rsidRDefault="00422FC6" w:rsidP="006246D5">
            <w:pPr>
              <w:jc w:val="center"/>
            </w:pPr>
            <w:r w:rsidRPr="00A8510C">
              <w:t>Nr.</w:t>
            </w:r>
          </w:p>
        </w:tc>
        <w:tc>
          <w:tcPr>
            <w:tcW w:w="2832" w:type="dxa"/>
            <w:shd w:val="clear" w:color="auto" w:fill="auto"/>
          </w:tcPr>
          <w:p w14:paraId="5077F13B" w14:textId="77777777" w:rsidR="00422FC6" w:rsidRPr="00A8510C" w:rsidRDefault="00422FC6" w:rsidP="006246D5">
            <w:pPr>
              <w:jc w:val="center"/>
            </w:pPr>
            <w:r w:rsidRPr="00A8510C">
              <w:t>Išlaidų pavadinimas</w:t>
            </w:r>
          </w:p>
        </w:tc>
        <w:tc>
          <w:tcPr>
            <w:tcW w:w="1243" w:type="dxa"/>
            <w:shd w:val="clear" w:color="auto" w:fill="auto"/>
          </w:tcPr>
          <w:p w14:paraId="246E3B94" w14:textId="77777777" w:rsidR="00422FC6" w:rsidRPr="00A8510C" w:rsidRDefault="00422FC6" w:rsidP="006246D5">
            <w:pPr>
              <w:jc w:val="center"/>
            </w:pPr>
            <w:r w:rsidRPr="00A8510C">
              <w:t>Lėšos (Eur)</w:t>
            </w:r>
          </w:p>
        </w:tc>
        <w:tc>
          <w:tcPr>
            <w:tcW w:w="1373" w:type="dxa"/>
            <w:shd w:val="clear" w:color="auto" w:fill="auto"/>
          </w:tcPr>
          <w:p w14:paraId="33F059C2" w14:textId="77777777" w:rsidR="00422FC6" w:rsidRPr="00A8510C" w:rsidRDefault="00422FC6" w:rsidP="006246D5">
            <w:pPr>
              <w:jc w:val="center"/>
            </w:pPr>
            <w:r w:rsidRPr="00A8510C">
              <w:t>Kiekis</w:t>
            </w:r>
          </w:p>
        </w:tc>
        <w:tc>
          <w:tcPr>
            <w:tcW w:w="1534" w:type="dxa"/>
            <w:shd w:val="clear" w:color="auto" w:fill="auto"/>
          </w:tcPr>
          <w:p w14:paraId="26B03BC6" w14:textId="77777777" w:rsidR="00422FC6" w:rsidRPr="00A8510C" w:rsidRDefault="00422FC6" w:rsidP="006246D5">
            <w:pPr>
              <w:jc w:val="center"/>
            </w:pPr>
            <w:r w:rsidRPr="00A8510C">
              <w:t>Reikalinga suma (Eur)</w:t>
            </w:r>
          </w:p>
        </w:tc>
        <w:tc>
          <w:tcPr>
            <w:tcW w:w="2264" w:type="dxa"/>
            <w:shd w:val="clear" w:color="auto" w:fill="auto"/>
          </w:tcPr>
          <w:p w14:paraId="51F1DBAB" w14:textId="77777777" w:rsidR="00422FC6" w:rsidRPr="00A8510C" w:rsidRDefault="00422FC6" w:rsidP="006246D5">
            <w:pPr>
              <w:jc w:val="center"/>
            </w:pPr>
            <w:r w:rsidRPr="00A8510C">
              <w:t>Iš savivaldybės prašoma suma</w:t>
            </w:r>
          </w:p>
        </w:tc>
      </w:tr>
      <w:tr w:rsidR="00422FC6" w:rsidRPr="00A8510C" w14:paraId="36490D6B" w14:textId="77777777" w:rsidTr="000566BF">
        <w:tc>
          <w:tcPr>
            <w:tcW w:w="530" w:type="dxa"/>
            <w:shd w:val="clear" w:color="auto" w:fill="auto"/>
          </w:tcPr>
          <w:p w14:paraId="78599B2D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1.</w:t>
            </w:r>
          </w:p>
        </w:tc>
        <w:tc>
          <w:tcPr>
            <w:tcW w:w="2832" w:type="dxa"/>
            <w:shd w:val="clear" w:color="auto" w:fill="auto"/>
          </w:tcPr>
          <w:p w14:paraId="20A2F786" w14:textId="77777777" w:rsidR="00422FC6" w:rsidRPr="00A8510C" w:rsidRDefault="00422FC6" w:rsidP="006246D5">
            <w:pPr>
              <w:rPr>
                <w:b/>
              </w:rPr>
            </w:pPr>
            <w:r w:rsidRPr="00A8510C">
              <w:rPr>
                <w:b/>
              </w:rPr>
              <w:t>Patalpų ir transporto nuoma</w:t>
            </w:r>
          </w:p>
        </w:tc>
        <w:tc>
          <w:tcPr>
            <w:tcW w:w="1243" w:type="dxa"/>
            <w:shd w:val="clear" w:color="auto" w:fill="auto"/>
          </w:tcPr>
          <w:p w14:paraId="26FE91FE" w14:textId="77777777" w:rsidR="00422FC6" w:rsidRPr="00A8510C" w:rsidRDefault="00422FC6" w:rsidP="006246D5">
            <w:pPr>
              <w:jc w:val="both"/>
            </w:pPr>
          </w:p>
        </w:tc>
        <w:tc>
          <w:tcPr>
            <w:tcW w:w="1373" w:type="dxa"/>
            <w:shd w:val="clear" w:color="auto" w:fill="auto"/>
          </w:tcPr>
          <w:p w14:paraId="0F338D9A" w14:textId="77777777" w:rsidR="00422FC6" w:rsidRPr="00A8510C" w:rsidRDefault="00422FC6" w:rsidP="006246D5">
            <w:pPr>
              <w:jc w:val="both"/>
            </w:pPr>
          </w:p>
        </w:tc>
        <w:tc>
          <w:tcPr>
            <w:tcW w:w="1534" w:type="dxa"/>
            <w:shd w:val="clear" w:color="auto" w:fill="auto"/>
          </w:tcPr>
          <w:p w14:paraId="47CBF5A2" w14:textId="77777777" w:rsidR="00422FC6" w:rsidRPr="00A8510C" w:rsidRDefault="00422FC6" w:rsidP="006246D5">
            <w:pPr>
              <w:jc w:val="both"/>
            </w:pPr>
          </w:p>
        </w:tc>
        <w:tc>
          <w:tcPr>
            <w:tcW w:w="2264" w:type="dxa"/>
            <w:shd w:val="clear" w:color="auto" w:fill="auto"/>
          </w:tcPr>
          <w:p w14:paraId="769B1387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1162750E" w14:textId="77777777" w:rsidTr="000566BF">
        <w:tc>
          <w:tcPr>
            <w:tcW w:w="530" w:type="dxa"/>
            <w:shd w:val="clear" w:color="auto" w:fill="auto"/>
          </w:tcPr>
          <w:p w14:paraId="2B948096" w14:textId="7F3EBA28" w:rsidR="00422FC6" w:rsidRPr="00A8510C" w:rsidRDefault="00422FC6" w:rsidP="006246D5">
            <w:pPr>
              <w:jc w:val="both"/>
            </w:pPr>
            <w:r w:rsidRPr="00A8510C">
              <w:t>1.1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7B15D59A" w14:textId="77777777" w:rsidR="00422FC6" w:rsidRPr="00A8510C" w:rsidRDefault="00422FC6" w:rsidP="006246D5">
            <w:r w:rsidRPr="00A8510C">
              <w:t>Transporto nuoma</w:t>
            </w:r>
          </w:p>
        </w:tc>
        <w:tc>
          <w:tcPr>
            <w:tcW w:w="1243" w:type="dxa"/>
            <w:shd w:val="clear" w:color="auto" w:fill="auto"/>
          </w:tcPr>
          <w:p w14:paraId="0FB0705B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7ED30CD3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019FFC9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71A99267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18CB9BEE" w14:textId="77777777" w:rsidTr="000566BF">
        <w:tc>
          <w:tcPr>
            <w:tcW w:w="530" w:type="dxa"/>
            <w:shd w:val="clear" w:color="auto" w:fill="auto"/>
          </w:tcPr>
          <w:p w14:paraId="09314DDD" w14:textId="32FABC86" w:rsidR="00422FC6" w:rsidRPr="00A8510C" w:rsidRDefault="00422FC6" w:rsidP="006246D5">
            <w:pPr>
              <w:jc w:val="both"/>
            </w:pPr>
            <w:r w:rsidRPr="00A8510C">
              <w:t>1.2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4384DE78" w14:textId="77777777" w:rsidR="00422FC6" w:rsidRPr="00A8510C" w:rsidRDefault="00422FC6" w:rsidP="006246D5">
            <w:r w:rsidRPr="00A8510C">
              <w:t>Sporto bazės nuoma</w:t>
            </w:r>
          </w:p>
        </w:tc>
        <w:tc>
          <w:tcPr>
            <w:tcW w:w="1243" w:type="dxa"/>
            <w:shd w:val="clear" w:color="auto" w:fill="auto"/>
          </w:tcPr>
          <w:p w14:paraId="5B576A7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439D803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0C4CEEBD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7E6F8EF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861F90A" w14:textId="77777777" w:rsidTr="000566BF">
        <w:tc>
          <w:tcPr>
            <w:tcW w:w="530" w:type="dxa"/>
            <w:shd w:val="clear" w:color="auto" w:fill="auto"/>
          </w:tcPr>
          <w:p w14:paraId="5629ADFC" w14:textId="45F1D6C8" w:rsidR="00422FC6" w:rsidRPr="00A8510C" w:rsidRDefault="00422FC6" w:rsidP="006246D5">
            <w:pPr>
              <w:jc w:val="both"/>
            </w:pPr>
            <w:r w:rsidRPr="00A8510C">
              <w:t>1.3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1804830D" w14:textId="77777777" w:rsidR="00422FC6" w:rsidRPr="00A8510C" w:rsidRDefault="00422FC6" w:rsidP="006246D5">
            <w:r w:rsidRPr="00A8510C">
              <w:t>Sporto salių, aikštelių nuoma</w:t>
            </w:r>
          </w:p>
        </w:tc>
        <w:tc>
          <w:tcPr>
            <w:tcW w:w="1243" w:type="dxa"/>
            <w:shd w:val="clear" w:color="auto" w:fill="auto"/>
          </w:tcPr>
          <w:p w14:paraId="00244FC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0C157F2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2FBAD5CE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2DA90643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1B8F3FE" w14:textId="77777777" w:rsidTr="000566BF">
        <w:tc>
          <w:tcPr>
            <w:tcW w:w="530" w:type="dxa"/>
            <w:shd w:val="clear" w:color="auto" w:fill="auto"/>
          </w:tcPr>
          <w:p w14:paraId="719BDBC5" w14:textId="278E1A85" w:rsidR="00422FC6" w:rsidRPr="00A8510C" w:rsidRDefault="00422FC6" w:rsidP="006246D5">
            <w:pPr>
              <w:jc w:val="both"/>
            </w:pPr>
            <w:r w:rsidRPr="00A8510C">
              <w:t>1.4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034B02B7" w14:textId="77777777" w:rsidR="00422FC6" w:rsidRPr="00A8510C" w:rsidRDefault="00422FC6" w:rsidP="006246D5">
            <w:r w:rsidRPr="00A8510C">
              <w:t>Sporto inventoriaus nuoma</w:t>
            </w:r>
          </w:p>
        </w:tc>
        <w:tc>
          <w:tcPr>
            <w:tcW w:w="1243" w:type="dxa"/>
            <w:shd w:val="clear" w:color="auto" w:fill="auto"/>
          </w:tcPr>
          <w:p w14:paraId="6FB3DA8E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1D45CA4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2AF2F57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45BEBF2D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7FACE74B" w14:textId="77777777" w:rsidTr="000566BF">
        <w:tc>
          <w:tcPr>
            <w:tcW w:w="530" w:type="dxa"/>
            <w:shd w:val="clear" w:color="auto" w:fill="auto"/>
          </w:tcPr>
          <w:p w14:paraId="6F753E86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2.</w:t>
            </w:r>
          </w:p>
        </w:tc>
        <w:tc>
          <w:tcPr>
            <w:tcW w:w="2832" w:type="dxa"/>
            <w:shd w:val="clear" w:color="auto" w:fill="auto"/>
          </w:tcPr>
          <w:p w14:paraId="7FEC800E" w14:textId="77777777" w:rsidR="00422FC6" w:rsidRPr="00A8510C" w:rsidRDefault="00422FC6" w:rsidP="006246D5">
            <w:pPr>
              <w:rPr>
                <w:b/>
              </w:rPr>
            </w:pPr>
            <w:r w:rsidRPr="00A8510C">
              <w:rPr>
                <w:b/>
              </w:rPr>
              <w:t>Komandiruotės</w:t>
            </w:r>
          </w:p>
        </w:tc>
        <w:tc>
          <w:tcPr>
            <w:tcW w:w="1243" w:type="dxa"/>
            <w:shd w:val="clear" w:color="auto" w:fill="auto"/>
          </w:tcPr>
          <w:p w14:paraId="2EF99026" w14:textId="77777777" w:rsidR="00422FC6" w:rsidRPr="00A8510C" w:rsidRDefault="00422FC6" w:rsidP="006246D5">
            <w:pPr>
              <w:jc w:val="both"/>
            </w:pPr>
          </w:p>
        </w:tc>
        <w:tc>
          <w:tcPr>
            <w:tcW w:w="1373" w:type="dxa"/>
            <w:shd w:val="clear" w:color="auto" w:fill="auto"/>
          </w:tcPr>
          <w:p w14:paraId="371BCD69" w14:textId="77777777" w:rsidR="00422FC6" w:rsidRPr="00A8510C" w:rsidRDefault="00422FC6" w:rsidP="006246D5">
            <w:pPr>
              <w:jc w:val="both"/>
            </w:pPr>
          </w:p>
        </w:tc>
        <w:tc>
          <w:tcPr>
            <w:tcW w:w="1534" w:type="dxa"/>
            <w:shd w:val="clear" w:color="auto" w:fill="auto"/>
          </w:tcPr>
          <w:p w14:paraId="40A3F32F" w14:textId="77777777" w:rsidR="00422FC6" w:rsidRPr="00A8510C" w:rsidRDefault="00422FC6" w:rsidP="006246D5">
            <w:pPr>
              <w:jc w:val="both"/>
            </w:pPr>
          </w:p>
        </w:tc>
        <w:tc>
          <w:tcPr>
            <w:tcW w:w="2264" w:type="dxa"/>
            <w:shd w:val="clear" w:color="auto" w:fill="auto"/>
          </w:tcPr>
          <w:p w14:paraId="6CB53B32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BF9B4A2" w14:textId="77777777" w:rsidTr="000566BF">
        <w:tc>
          <w:tcPr>
            <w:tcW w:w="530" w:type="dxa"/>
            <w:shd w:val="clear" w:color="auto" w:fill="auto"/>
          </w:tcPr>
          <w:p w14:paraId="27322B73" w14:textId="72B93645" w:rsidR="00422FC6" w:rsidRPr="00A8510C" w:rsidRDefault="00422FC6" w:rsidP="006246D5">
            <w:pPr>
              <w:jc w:val="both"/>
            </w:pPr>
            <w:r w:rsidRPr="00A8510C">
              <w:t>2.1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4AB9905A" w14:textId="77777777" w:rsidR="00422FC6" w:rsidRPr="00A8510C" w:rsidRDefault="00422FC6" w:rsidP="006246D5">
            <w:r w:rsidRPr="00A8510C">
              <w:t>Kelionės išlaidos</w:t>
            </w:r>
          </w:p>
        </w:tc>
        <w:tc>
          <w:tcPr>
            <w:tcW w:w="1243" w:type="dxa"/>
            <w:shd w:val="clear" w:color="auto" w:fill="auto"/>
          </w:tcPr>
          <w:p w14:paraId="4BE3A1AA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76BDCFD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6ADB908B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0445271A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013B76F" w14:textId="77777777" w:rsidTr="000566BF">
        <w:tc>
          <w:tcPr>
            <w:tcW w:w="530" w:type="dxa"/>
            <w:shd w:val="clear" w:color="auto" w:fill="auto"/>
          </w:tcPr>
          <w:p w14:paraId="6593A0C9" w14:textId="72ABD73E" w:rsidR="00422FC6" w:rsidRPr="00A8510C" w:rsidRDefault="00422FC6" w:rsidP="006246D5">
            <w:pPr>
              <w:jc w:val="both"/>
            </w:pPr>
            <w:r w:rsidRPr="00A8510C">
              <w:t>2.2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6B8C3B9F" w14:textId="77777777" w:rsidR="00422FC6" w:rsidRPr="00A8510C" w:rsidRDefault="00422FC6" w:rsidP="006246D5">
            <w:r w:rsidRPr="00A8510C">
              <w:t>Nakvynės išlaidos</w:t>
            </w:r>
          </w:p>
        </w:tc>
        <w:tc>
          <w:tcPr>
            <w:tcW w:w="1243" w:type="dxa"/>
            <w:shd w:val="clear" w:color="auto" w:fill="auto"/>
          </w:tcPr>
          <w:p w14:paraId="7DD8459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CF26B06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2B00B5C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554B2D3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BBA7C5F" w14:textId="77777777" w:rsidTr="000566BF">
        <w:tc>
          <w:tcPr>
            <w:tcW w:w="530" w:type="dxa"/>
            <w:shd w:val="clear" w:color="auto" w:fill="auto"/>
          </w:tcPr>
          <w:p w14:paraId="4F70E63B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3.</w:t>
            </w:r>
          </w:p>
        </w:tc>
        <w:tc>
          <w:tcPr>
            <w:tcW w:w="2832" w:type="dxa"/>
            <w:shd w:val="clear" w:color="auto" w:fill="auto"/>
          </w:tcPr>
          <w:p w14:paraId="393D3528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 xml:space="preserve">Maitinimo išlaidos </w:t>
            </w:r>
            <w:r w:rsidRPr="00A8510C">
              <w:rPr>
                <w:sz w:val="16"/>
                <w:szCs w:val="16"/>
              </w:rPr>
              <w:t>(ne daugiau kaip 30 proc. projekto įgyvendinimui prašomos sumos)</w:t>
            </w:r>
          </w:p>
        </w:tc>
        <w:tc>
          <w:tcPr>
            <w:tcW w:w="1243" w:type="dxa"/>
            <w:shd w:val="clear" w:color="auto" w:fill="auto"/>
          </w:tcPr>
          <w:p w14:paraId="7C2D238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ABA119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7F41DCBD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1CBE4DC7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2AE5C107" w14:textId="77777777" w:rsidTr="000566BF">
        <w:tc>
          <w:tcPr>
            <w:tcW w:w="530" w:type="dxa"/>
            <w:shd w:val="clear" w:color="auto" w:fill="auto"/>
          </w:tcPr>
          <w:p w14:paraId="4C422160" w14:textId="4F5A9F4C" w:rsidR="00422FC6" w:rsidRPr="00A8510C" w:rsidRDefault="00422FC6" w:rsidP="006246D5">
            <w:pPr>
              <w:jc w:val="both"/>
            </w:pPr>
            <w:r w:rsidRPr="00A8510C">
              <w:t>3.1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20074A0D" w14:textId="77777777" w:rsidR="00422FC6" w:rsidRPr="00A8510C" w:rsidRDefault="00422FC6" w:rsidP="006246D5">
            <w:r w:rsidRPr="00A8510C">
              <w:t>Sportininkams</w:t>
            </w:r>
          </w:p>
        </w:tc>
        <w:tc>
          <w:tcPr>
            <w:tcW w:w="1243" w:type="dxa"/>
            <w:shd w:val="clear" w:color="auto" w:fill="auto"/>
          </w:tcPr>
          <w:p w14:paraId="52B096F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5B9C24B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1039A06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0DCA748B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008DEF3A" w14:textId="77777777" w:rsidTr="000566BF">
        <w:tc>
          <w:tcPr>
            <w:tcW w:w="530" w:type="dxa"/>
            <w:shd w:val="clear" w:color="auto" w:fill="auto"/>
          </w:tcPr>
          <w:p w14:paraId="4B2AFCCA" w14:textId="667BC903" w:rsidR="00422FC6" w:rsidRPr="00A8510C" w:rsidRDefault="00422FC6" w:rsidP="006246D5">
            <w:pPr>
              <w:jc w:val="both"/>
            </w:pPr>
            <w:r w:rsidRPr="00A8510C">
              <w:t>3.2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4B30A3A7" w14:textId="77777777" w:rsidR="00422FC6" w:rsidRPr="00A8510C" w:rsidRDefault="00422FC6" w:rsidP="006246D5">
            <w:r w:rsidRPr="00A8510C">
              <w:t>Sporto treneriams</w:t>
            </w:r>
          </w:p>
        </w:tc>
        <w:tc>
          <w:tcPr>
            <w:tcW w:w="1243" w:type="dxa"/>
            <w:shd w:val="clear" w:color="auto" w:fill="auto"/>
          </w:tcPr>
          <w:p w14:paraId="2403287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28334AA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52C4773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561F0EF7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5352C04C" w14:textId="77777777" w:rsidTr="000566BF">
        <w:tc>
          <w:tcPr>
            <w:tcW w:w="530" w:type="dxa"/>
            <w:shd w:val="clear" w:color="auto" w:fill="auto"/>
          </w:tcPr>
          <w:p w14:paraId="601F4136" w14:textId="77777777" w:rsidR="00422FC6" w:rsidRPr="00A8510C" w:rsidRDefault="00422FC6" w:rsidP="006246D5">
            <w:pPr>
              <w:jc w:val="both"/>
            </w:pPr>
            <w:r w:rsidRPr="00A8510C">
              <w:t>3.3</w:t>
            </w:r>
          </w:p>
        </w:tc>
        <w:tc>
          <w:tcPr>
            <w:tcW w:w="2832" w:type="dxa"/>
            <w:shd w:val="clear" w:color="auto" w:fill="auto"/>
          </w:tcPr>
          <w:p w14:paraId="2A1596DA" w14:textId="4A99B2AB" w:rsidR="00422FC6" w:rsidRPr="00A8510C" w:rsidRDefault="00422FC6" w:rsidP="006246D5">
            <w:r w:rsidRPr="00A8510C">
              <w:t>Teisėjams ir kitiems renginių organizatoriams</w:t>
            </w:r>
          </w:p>
        </w:tc>
        <w:tc>
          <w:tcPr>
            <w:tcW w:w="1243" w:type="dxa"/>
            <w:shd w:val="clear" w:color="auto" w:fill="auto"/>
          </w:tcPr>
          <w:p w14:paraId="1948ED2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1DBEE7B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3FCBCBDE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0858D792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7999E02" w14:textId="77777777" w:rsidTr="000566BF">
        <w:tc>
          <w:tcPr>
            <w:tcW w:w="530" w:type="dxa"/>
            <w:shd w:val="clear" w:color="auto" w:fill="auto"/>
          </w:tcPr>
          <w:p w14:paraId="28A80FA8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4.</w:t>
            </w:r>
          </w:p>
        </w:tc>
        <w:tc>
          <w:tcPr>
            <w:tcW w:w="2832" w:type="dxa"/>
            <w:shd w:val="clear" w:color="auto" w:fill="auto"/>
          </w:tcPr>
          <w:p w14:paraId="526D7706" w14:textId="77777777" w:rsidR="00422FC6" w:rsidRPr="00A8510C" w:rsidRDefault="00422FC6" w:rsidP="006246D5">
            <w:pPr>
              <w:rPr>
                <w:b/>
              </w:rPr>
            </w:pPr>
            <w:r w:rsidRPr="00A8510C">
              <w:rPr>
                <w:b/>
              </w:rPr>
              <w:t>Kitos išlaidos</w:t>
            </w:r>
          </w:p>
        </w:tc>
        <w:tc>
          <w:tcPr>
            <w:tcW w:w="1243" w:type="dxa"/>
            <w:shd w:val="clear" w:color="auto" w:fill="auto"/>
          </w:tcPr>
          <w:p w14:paraId="4C7BF69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4AB0281E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62FFED4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0F3D8EBD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2F025B18" w14:textId="77777777" w:rsidTr="000566BF">
        <w:tc>
          <w:tcPr>
            <w:tcW w:w="530" w:type="dxa"/>
            <w:shd w:val="clear" w:color="auto" w:fill="auto"/>
          </w:tcPr>
          <w:p w14:paraId="6B4F9927" w14:textId="1A861994" w:rsidR="00422FC6" w:rsidRPr="00A8510C" w:rsidRDefault="00422FC6" w:rsidP="006246D5">
            <w:pPr>
              <w:jc w:val="both"/>
            </w:pPr>
            <w:r w:rsidRPr="00A8510C">
              <w:t>4.1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67B3529E" w14:textId="77777777" w:rsidR="00422FC6" w:rsidRPr="00A8510C" w:rsidRDefault="00422FC6" w:rsidP="006246D5">
            <w:r w:rsidRPr="00A8510C">
              <w:t>Sporto aprangos įsigijimas</w:t>
            </w:r>
          </w:p>
        </w:tc>
        <w:tc>
          <w:tcPr>
            <w:tcW w:w="1243" w:type="dxa"/>
            <w:shd w:val="clear" w:color="auto" w:fill="auto"/>
          </w:tcPr>
          <w:p w14:paraId="6575758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629A43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668E91D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067E1BE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6B405B9" w14:textId="77777777" w:rsidTr="000566BF">
        <w:tc>
          <w:tcPr>
            <w:tcW w:w="530" w:type="dxa"/>
            <w:shd w:val="clear" w:color="auto" w:fill="auto"/>
          </w:tcPr>
          <w:p w14:paraId="086D7533" w14:textId="029A609D" w:rsidR="00422FC6" w:rsidRPr="00A8510C" w:rsidRDefault="00422FC6" w:rsidP="006246D5">
            <w:pPr>
              <w:jc w:val="both"/>
            </w:pPr>
            <w:r w:rsidRPr="00A8510C">
              <w:t>4.2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6A35D1F5" w14:textId="77777777" w:rsidR="00422FC6" w:rsidRPr="00A8510C" w:rsidRDefault="00422FC6" w:rsidP="006246D5">
            <w:r w:rsidRPr="00A8510C">
              <w:t>Sporto inventoriaus ir įrangos įsigijimas</w:t>
            </w:r>
          </w:p>
        </w:tc>
        <w:tc>
          <w:tcPr>
            <w:tcW w:w="1243" w:type="dxa"/>
            <w:shd w:val="clear" w:color="auto" w:fill="auto"/>
          </w:tcPr>
          <w:p w14:paraId="2DC4993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A35C9E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2C90CD9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4A2ACAD4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272BC5F" w14:textId="77777777" w:rsidTr="000566BF">
        <w:tc>
          <w:tcPr>
            <w:tcW w:w="530" w:type="dxa"/>
            <w:shd w:val="clear" w:color="auto" w:fill="auto"/>
          </w:tcPr>
          <w:p w14:paraId="234C7AD4" w14:textId="1E941685" w:rsidR="00422FC6" w:rsidRPr="00A8510C" w:rsidRDefault="00422FC6" w:rsidP="006246D5">
            <w:pPr>
              <w:jc w:val="both"/>
            </w:pPr>
            <w:r w:rsidRPr="00A8510C">
              <w:t>4.3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4810CAB7" w14:textId="77777777" w:rsidR="00422FC6" w:rsidRPr="00A8510C" w:rsidRDefault="00422FC6" w:rsidP="006246D5">
            <w:r w:rsidRPr="00A8510C">
              <w:t>Maisto papildai sportininkams</w:t>
            </w:r>
          </w:p>
        </w:tc>
        <w:tc>
          <w:tcPr>
            <w:tcW w:w="1243" w:type="dxa"/>
            <w:shd w:val="clear" w:color="auto" w:fill="auto"/>
          </w:tcPr>
          <w:p w14:paraId="473DB50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2557CD7A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347290A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2A24D7A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4839D23" w14:textId="77777777" w:rsidTr="000566BF">
        <w:tc>
          <w:tcPr>
            <w:tcW w:w="530" w:type="dxa"/>
            <w:shd w:val="clear" w:color="auto" w:fill="auto"/>
          </w:tcPr>
          <w:p w14:paraId="66B16F03" w14:textId="08333361" w:rsidR="00422FC6" w:rsidRPr="00A8510C" w:rsidRDefault="00422FC6" w:rsidP="006246D5">
            <w:pPr>
              <w:jc w:val="both"/>
            </w:pPr>
            <w:r w:rsidRPr="00A8510C">
              <w:t>4.4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3FFCB283" w14:textId="77777777" w:rsidR="00422FC6" w:rsidRPr="00A8510C" w:rsidRDefault="00422FC6" w:rsidP="006246D5">
            <w:r w:rsidRPr="00A8510C">
              <w:t>Prizai (medaliai, taurės, diplomai)</w:t>
            </w:r>
          </w:p>
        </w:tc>
        <w:tc>
          <w:tcPr>
            <w:tcW w:w="1243" w:type="dxa"/>
            <w:shd w:val="clear" w:color="auto" w:fill="auto"/>
          </w:tcPr>
          <w:p w14:paraId="5C591F0F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20969A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1E25FD8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327C4584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8BB263A" w14:textId="77777777" w:rsidTr="000566BF">
        <w:tc>
          <w:tcPr>
            <w:tcW w:w="530" w:type="dxa"/>
            <w:shd w:val="clear" w:color="auto" w:fill="auto"/>
          </w:tcPr>
          <w:p w14:paraId="28302CCB" w14:textId="495A107C" w:rsidR="00422FC6" w:rsidRPr="00A8510C" w:rsidRDefault="00422FC6" w:rsidP="006246D5">
            <w:pPr>
              <w:jc w:val="both"/>
            </w:pPr>
            <w:r w:rsidRPr="00A8510C">
              <w:t>4.5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5B3342DC" w14:textId="77777777" w:rsidR="00422FC6" w:rsidRPr="00A8510C" w:rsidRDefault="00422FC6" w:rsidP="006246D5">
            <w:r w:rsidRPr="00A8510C">
              <w:t>Skelbimų, bukletų, renginio programų, skrajučių gaminimo išlaidos</w:t>
            </w:r>
          </w:p>
        </w:tc>
        <w:tc>
          <w:tcPr>
            <w:tcW w:w="1243" w:type="dxa"/>
            <w:shd w:val="clear" w:color="auto" w:fill="auto"/>
          </w:tcPr>
          <w:p w14:paraId="5898C6F7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7815D1C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781E06F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32FE8182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2A32A552" w14:textId="77777777" w:rsidTr="000566BF">
        <w:tc>
          <w:tcPr>
            <w:tcW w:w="530" w:type="dxa"/>
            <w:shd w:val="clear" w:color="auto" w:fill="auto"/>
          </w:tcPr>
          <w:p w14:paraId="6EB65C47" w14:textId="34639393" w:rsidR="00422FC6" w:rsidRPr="00A8510C" w:rsidRDefault="00422FC6" w:rsidP="006246D5">
            <w:pPr>
              <w:jc w:val="both"/>
            </w:pPr>
            <w:r w:rsidRPr="00A8510C">
              <w:t>4.6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64FF0E7F" w14:textId="77777777" w:rsidR="00422FC6" w:rsidRPr="00A8510C" w:rsidRDefault="00422FC6" w:rsidP="006246D5">
            <w:r w:rsidRPr="00A8510C">
              <w:t xml:space="preserve">Reklaminių skelbimų spausdinimas žiniasklaidos priemonėse </w:t>
            </w:r>
          </w:p>
        </w:tc>
        <w:tc>
          <w:tcPr>
            <w:tcW w:w="1243" w:type="dxa"/>
            <w:shd w:val="clear" w:color="auto" w:fill="auto"/>
          </w:tcPr>
          <w:p w14:paraId="27DBFDF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3DAAF926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6324E96A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1A1B73B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69DFD93B" w14:textId="77777777" w:rsidTr="000566BF">
        <w:tc>
          <w:tcPr>
            <w:tcW w:w="530" w:type="dxa"/>
            <w:shd w:val="clear" w:color="auto" w:fill="auto"/>
          </w:tcPr>
          <w:p w14:paraId="73FD07F6" w14:textId="2C1C14D2" w:rsidR="00422FC6" w:rsidRPr="00A8510C" w:rsidRDefault="00422FC6" w:rsidP="006246D5">
            <w:pPr>
              <w:jc w:val="both"/>
            </w:pPr>
            <w:r w:rsidRPr="00A8510C">
              <w:t>4.7</w:t>
            </w:r>
            <w:r w:rsidR="00251CEA">
              <w:t>.</w:t>
            </w:r>
          </w:p>
        </w:tc>
        <w:tc>
          <w:tcPr>
            <w:tcW w:w="2832" w:type="dxa"/>
            <w:shd w:val="clear" w:color="auto" w:fill="auto"/>
          </w:tcPr>
          <w:p w14:paraId="14E07679" w14:textId="7E058C37" w:rsidR="00422FC6" w:rsidRPr="00A8510C" w:rsidRDefault="00422FC6" w:rsidP="006246D5">
            <w:r w:rsidRPr="00A8510C">
              <w:t xml:space="preserve">Daiktiniai prizai </w:t>
            </w:r>
          </w:p>
          <w:p w14:paraId="4D276C04" w14:textId="4431C73E" w:rsidR="00F177B0" w:rsidRPr="00A8510C" w:rsidRDefault="00F177B0" w:rsidP="006246D5"/>
        </w:tc>
        <w:tc>
          <w:tcPr>
            <w:tcW w:w="1243" w:type="dxa"/>
            <w:shd w:val="clear" w:color="auto" w:fill="auto"/>
          </w:tcPr>
          <w:p w14:paraId="7C67B4D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31915859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2FF729AC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38066F12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1BAAF2C6" w14:textId="77777777" w:rsidTr="000566BF">
        <w:tc>
          <w:tcPr>
            <w:tcW w:w="530" w:type="dxa"/>
            <w:shd w:val="clear" w:color="auto" w:fill="auto"/>
          </w:tcPr>
          <w:p w14:paraId="0F892BBF" w14:textId="237F4BFF" w:rsidR="00422FC6" w:rsidRPr="00A8510C" w:rsidRDefault="00422FC6" w:rsidP="006246D5">
            <w:pPr>
              <w:jc w:val="both"/>
            </w:pPr>
            <w:r w:rsidRPr="00A8510C">
              <w:lastRenderedPageBreak/>
              <w:t>4.</w:t>
            </w:r>
            <w:r w:rsidR="00251CEA">
              <w:t>8.</w:t>
            </w:r>
          </w:p>
        </w:tc>
        <w:tc>
          <w:tcPr>
            <w:tcW w:w="2832" w:type="dxa"/>
            <w:shd w:val="clear" w:color="auto" w:fill="auto"/>
          </w:tcPr>
          <w:p w14:paraId="283B909C" w14:textId="77777777" w:rsidR="00422FC6" w:rsidRPr="00A8510C" w:rsidRDefault="00422FC6" w:rsidP="006246D5">
            <w:r w:rsidRPr="00A8510C">
              <w:t>Starto mokestis</w:t>
            </w:r>
          </w:p>
          <w:p w14:paraId="1C6005DF" w14:textId="77777777" w:rsidR="00F177B0" w:rsidRPr="00A8510C" w:rsidRDefault="00F177B0" w:rsidP="006246D5"/>
        </w:tc>
        <w:tc>
          <w:tcPr>
            <w:tcW w:w="1243" w:type="dxa"/>
            <w:shd w:val="clear" w:color="auto" w:fill="auto"/>
          </w:tcPr>
          <w:p w14:paraId="2ACDFA6E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3B0D0D33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7EC0430D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30D94EA6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7BE879C0" w14:textId="77777777" w:rsidTr="000566BF">
        <w:tc>
          <w:tcPr>
            <w:tcW w:w="530" w:type="dxa"/>
            <w:shd w:val="clear" w:color="auto" w:fill="auto"/>
          </w:tcPr>
          <w:p w14:paraId="08305FD0" w14:textId="77777777" w:rsidR="00422FC6" w:rsidRPr="00A8510C" w:rsidRDefault="00422FC6" w:rsidP="006246D5">
            <w:pPr>
              <w:jc w:val="both"/>
              <w:rPr>
                <w:b/>
              </w:rPr>
            </w:pPr>
            <w:r w:rsidRPr="00A8510C">
              <w:rPr>
                <w:b/>
              </w:rPr>
              <w:t>5.</w:t>
            </w:r>
          </w:p>
        </w:tc>
        <w:tc>
          <w:tcPr>
            <w:tcW w:w="2832" w:type="dxa"/>
            <w:shd w:val="clear" w:color="auto" w:fill="auto"/>
          </w:tcPr>
          <w:p w14:paraId="42D865C9" w14:textId="77777777" w:rsidR="00422FC6" w:rsidRPr="00A8510C" w:rsidRDefault="00422FC6" w:rsidP="006246D5">
            <w:pPr>
              <w:rPr>
                <w:b/>
              </w:rPr>
            </w:pPr>
            <w:r w:rsidRPr="00A8510C">
              <w:rPr>
                <w:b/>
              </w:rPr>
              <w:t>Kitos išlaidos (įrašyti)</w:t>
            </w:r>
          </w:p>
        </w:tc>
        <w:tc>
          <w:tcPr>
            <w:tcW w:w="1243" w:type="dxa"/>
            <w:shd w:val="clear" w:color="auto" w:fill="auto"/>
          </w:tcPr>
          <w:p w14:paraId="02C5A4D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73519741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1534" w:type="dxa"/>
            <w:shd w:val="clear" w:color="auto" w:fill="auto"/>
          </w:tcPr>
          <w:p w14:paraId="1C249FF0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44188664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  <w:tr w:rsidR="00422FC6" w:rsidRPr="00A8510C" w14:paraId="442FA887" w14:textId="77777777" w:rsidTr="000566BF">
        <w:tc>
          <w:tcPr>
            <w:tcW w:w="530" w:type="dxa"/>
            <w:shd w:val="clear" w:color="auto" w:fill="auto"/>
          </w:tcPr>
          <w:p w14:paraId="2093A945" w14:textId="77777777" w:rsidR="00422FC6" w:rsidRPr="00A8510C" w:rsidRDefault="00422FC6" w:rsidP="006246D5">
            <w:pPr>
              <w:jc w:val="both"/>
              <w:rPr>
                <w:b/>
              </w:rPr>
            </w:pPr>
          </w:p>
        </w:tc>
        <w:tc>
          <w:tcPr>
            <w:tcW w:w="2832" w:type="dxa"/>
            <w:shd w:val="clear" w:color="auto" w:fill="auto"/>
          </w:tcPr>
          <w:p w14:paraId="6ED46F10" w14:textId="77777777" w:rsidR="00422FC6" w:rsidRPr="00A8510C" w:rsidRDefault="00422FC6" w:rsidP="006246D5">
            <w:pPr>
              <w:rPr>
                <w:b/>
              </w:rPr>
            </w:pPr>
            <w:r w:rsidRPr="00A8510C">
              <w:rPr>
                <w:b/>
              </w:rPr>
              <w:t>Iš viso</w:t>
            </w:r>
          </w:p>
          <w:p w14:paraId="5BD192E8" w14:textId="77777777" w:rsidR="00F177B0" w:rsidRPr="00A8510C" w:rsidRDefault="00F177B0" w:rsidP="006246D5">
            <w:pPr>
              <w:rPr>
                <w:b/>
              </w:rPr>
            </w:pPr>
          </w:p>
        </w:tc>
        <w:tc>
          <w:tcPr>
            <w:tcW w:w="1243" w:type="dxa"/>
            <w:shd w:val="clear" w:color="auto" w:fill="auto"/>
          </w:tcPr>
          <w:p w14:paraId="11FDBC21" w14:textId="77777777" w:rsidR="00422FC6" w:rsidRPr="00A8510C" w:rsidRDefault="00422FC6" w:rsidP="006246D5">
            <w:pPr>
              <w:jc w:val="both"/>
            </w:pPr>
          </w:p>
        </w:tc>
        <w:tc>
          <w:tcPr>
            <w:tcW w:w="1373" w:type="dxa"/>
            <w:shd w:val="clear" w:color="auto" w:fill="auto"/>
          </w:tcPr>
          <w:p w14:paraId="4E26FC67" w14:textId="77777777" w:rsidR="00422FC6" w:rsidRPr="00A8510C" w:rsidRDefault="00422FC6" w:rsidP="006246D5">
            <w:pPr>
              <w:jc w:val="both"/>
            </w:pPr>
          </w:p>
        </w:tc>
        <w:tc>
          <w:tcPr>
            <w:tcW w:w="1534" w:type="dxa"/>
            <w:shd w:val="clear" w:color="auto" w:fill="auto"/>
          </w:tcPr>
          <w:p w14:paraId="48ADE105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  <w:tc>
          <w:tcPr>
            <w:tcW w:w="2264" w:type="dxa"/>
            <w:shd w:val="clear" w:color="auto" w:fill="auto"/>
          </w:tcPr>
          <w:p w14:paraId="519E6258" w14:textId="77777777" w:rsidR="00422FC6" w:rsidRPr="00A8510C" w:rsidRDefault="00422FC6" w:rsidP="006246D5">
            <w:pPr>
              <w:jc w:val="both"/>
              <w:rPr>
                <w:b/>
                <w:u w:val="single"/>
              </w:rPr>
            </w:pPr>
          </w:p>
        </w:tc>
      </w:tr>
    </w:tbl>
    <w:p w14:paraId="736125B9" w14:textId="77777777" w:rsidR="00422FC6" w:rsidRPr="00A8510C" w:rsidRDefault="00422FC6" w:rsidP="00422FC6">
      <w:pPr>
        <w:jc w:val="both"/>
        <w:rPr>
          <w:b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776"/>
      </w:tblGrid>
      <w:tr w:rsidR="00422FC6" w:rsidRPr="00A8510C" w14:paraId="6A79E36A" w14:textId="77777777" w:rsidTr="006B448B">
        <w:tc>
          <w:tcPr>
            <w:tcW w:w="9776" w:type="dxa"/>
            <w:shd w:val="clear" w:color="auto" w:fill="E0E0E0"/>
          </w:tcPr>
          <w:p w14:paraId="70F10C83" w14:textId="77777777" w:rsidR="00422FC6" w:rsidRPr="00A8510C" w:rsidRDefault="00422FC6" w:rsidP="006246D5">
            <w:pPr>
              <w:ind w:left="360"/>
              <w:jc w:val="center"/>
              <w:rPr>
                <w:b/>
              </w:rPr>
            </w:pPr>
            <w:r w:rsidRPr="00A8510C">
              <w:rPr>
                <w:b/>
              </w:rPr>
              <w:t>IV. PAPILDOMA INFORMACIJA</w:t>
            </w:r>
          </w:p>
        </w:tc>
      </w:tr>
    </w:tbl>
    <w:p w14:paraId="61165404" w14:textId="4D8F97D0" w:rsidR="00422FC6" w:rsidRPr="00A8510C" w:rsidRDefault="00422FC6" w:rsidP="00422FC6">
      <w:pPr>
        <w:jc w:val="both"/>
        <w:rPr>
          <w:sz w:val="16"/>
          <w:szCs w:val="16"/>
        </w:rPr>
      </w:pPr>
      <w:r w:rsidRPr="00A8510C">
        <w:rPr>
          <w:b/>
        </w:rPr>
        <w:t xml:space="preserve">Papildomas finansavimas </w:t>
      </w:r>
      <w:r w:rsidRPr="00A8510C">
        <w:rPr>
          <w:sz w:val="16"/>
          <w:szCs w:val="16"/>
        </w:rPr>
        <w:t>(Trumpai aprašyti, iš kur ir kiek bus surinktas</w:t>
      </w:r>
      <w:r w:rsidR="000B6888" w:rsidRPr="00A8510C">
        <w:rPr>
          <w:sz w:val="16"/>
          <w:szCs w:val="16"/>
        </w:rPr>
        <w:t xml:space="preserve"> </w:t>
      </w:r>
      <w:r w:rsidRPr="00A8510C">
        <w:rPr>
          <w:sz w:val="16"/>
          <w:szCs w:val="16"/>
        </w:rPr>
        <w:t>/</w:t>
      </w:r>
      <w:r w:rsidR="000B6888" w:rsidRPr="00A8510C">
        <w:rPr>
          <w:sz w:val="16"/>
          <w:szCs w:val="16"/>
        </w:rPr>
        <w:t xml:space="preserve"> </w:t>
      </w:r>
      <w:r w:rsidRPr="00A8510C">
        <w:rPr>
          <w:sz w:val="16"/>
          <w:szCs w:val="16"/>
        </w:rPr>
        <w:t>gautas papildomas finansavimas šio projekto veikloms įgyvendinti)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6358"/>
      </w:tblGrid>
      <w:tr w:rsidR="00422FC6" w:rsidRPr="00A8510C" w14:paraId="300D5CBF" w14:textId="77777777" w:rsidTr="006B448B">
        <w:tc>
          <w:tcPr>
            <w:tcW w:w="3418" w:type="dxa"/>
            <w:shd w:val="clear" w:color="auto" w:fill="E0E0E0"/>
          </w:tcPr>
          <w:p w14:paraId="30A1F69E" w14:textId="77777777" w:rsidR="00422FC6" w:rsidRPr="00A8510C" w:rsidRDefault="00422FC6" w:rsidP="006246D5">
            <w:pPr>
              <w:jc w:val="both"/>
            </w:pPr>
            <w:r w:rsidRPr="00A8510C">
              <w:t>Fondų lėšos</w:t>
            </w:r>
          </w:p>
        </w:tc>
        <w:tc>
          <w:tcPr>
            <w:tcW w:w="6358" w:type="dxa"/>
            <w:shd w:val="clear" w:color="auto" w:fill="auto"/>
          </w:tcPr>
          <w:p w14:paraId="507EEB15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694A9F47" w14:textId="77777777" w:rsidTr="006B448B">
        <w:tc>
          <w:tcPr>
            <w:tcW w:w="3418" w:type="dxa"/>
            <w:shd w:val="clear" w:color="auto" w:fill="E0E0E0"/>
          </w:tcPr>
          <w:p w14:paraId="0BABD63E" w14:textId="77777777" w:rsidR="00422FC6" w:rsidRPr="00A8510C" w:rsidRDefault="00422FC6" w:rsidP="006246D5">
            <w:pPr>
              <w:jc w:val="both"/>
            </w:pPr>
            <w:r w:rsidRPr="00A8510C">
              <w:t>Federacijų lėšos</w:t>
            </w:r>
          </w:p>
        </w:tc>
        <w:tc>
          <w:tcPr>
            <w:tcW w:w="6358" w:type="dxa"/>
            <w:shd w:val="clear" w:color="auto" w:fill="auto"/>
          </w:tcPr>
          <w:p w14:paraId="5A46CD9B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5F5D7E7C" w14:textId="77777777" w:rsidTr="006B448B">
        <w:tc>
          <w:tcPr>
            <w:tcW w:w="3418" w:type="dxa"/>
            <w:shd w:val="clear" w:color="auto" w:fill="E0E0E0"/>
          </w:tcPr>
          <w:p w14:paraId="6ECD5D2D" w14:textId="77777777" w:rsidR="00422FC6" w:rsidRPr="00A8510C" w:rsidRDefault="00422FC6" w:rsidP="006246D5">
            <w:pPr>
              <w:jc w:val="both"/>
            </w:pPr>
            <w:r w:rsidRPr="00A8510C">
              <w:t>Rėmėjų lėšos</w:t>
            </w:r>
          </w:p>
        </w:tc>
        <w:tc>
          <w:tcPr>
            <w:tcW w:w="6358" w:type="dxa"/>
            <w:shd w:val="clear" w:color="auto" w:fill="auto"/>
          </w:tcPr>
          <w:p w14:paraId="577C8740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0071A68B" w14:textId="77777777" w:rsidTr="006B448B">
        <w:tc>
          <w:tcPr>
            <w:tcW w:w="3418" w:type="dxa"/>
            <w:shd w:val="clear" w:color="auto" w:fill="E0E0E0"/>
          </w:tcPr>
          <w:p w14:paraId="20CA4BE4" w14:textId="77777777" w:rsidR="00422FC6" w:rsidRPr="00A8510C" w:rsidRDefault="00422FC6" w:rsidP="006246D5">
            <w:pPr>
              <w:jc w:val="both"/>
            </w:pPr>
            <w:r w:rsidRPr="00A8510C">
              <w:t>Tėvų lėšos</w:t>
            </w:r>
          </w:p>
        </w:tc>
        <w:tc>
          <w:tcPr>
            <w:tcW w:w="6358" w:type="dxa"/>
            <w:shd w:val="clear" w:color="auto" w:fill="auto"/>
          </w:tcPr>
          <w:p w14:paraId="0BCE3270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1F51E6F0" w14:textId="77777777" w:rsidTr="006B448B">
        <w:tc>
          <w:tcPr>
            <w:tcW w:w="3418" w:type="dxa"/>
            <w:shd w:val="clear" w:color="auto" w:fill="E0E0E0"/>
          </w:tcPr>
          <w:p w14:paraId="230ECA49" w14:textId="77777777" w:rsidR="00422FC6" w:rsidRPr="00A8510C" w:rsidRDefault="00422FC6" w:rsidP="006246D5">
            <w:pPr>
              <w:jc w:val="both"/>
            </w:pPr>
            <w:r w:rsidRPr="00A8510C">
              <w:t>Nuosavos lėšos</w:t>
            </w:r>
          </w:p>
        </w:tc>
        <w:tc>
          <w:tcPr>
            <w:tcW w:w="6358" w:type="dxa"/>
            <w:shd w:val="clear" w:color="auto" w:fill="auto"/>
          </w:tcPr>
          <w:p w14:paraId="0973174F" w14:textId="77777777" w:rsidR="00422FC6" w:rsidRPr="00A8510C" w:rsidRDefault="00422FC6" w:rsidP="006246D5">
            <w:pPr>
              <w:jc w:val="both"/>
            </w:pPr>
          </w:p>
        </w:tc>
      </w:tr>
      <w:tr w:rsidR="00422FC6" w:rsidRPr="00A8510C" w14:paraId="7B6A3A3E" w14:textId="77777777" w:rsidTr="006B448B">
        <w:tc>
          <w:tcPr>
            <w:tcW w:w="3418" w:type="dxa"/>
            <w:shd w:val="clear" w:color="auto" w:fill="E0E0E0"/>
          </w:tcPr>
          <w:p w14:paraId="24154DFB" w14:textId="77777777" w:rsidR="00422FC6" w:rsidRPr="00A8510C" w:rsidRDefault="00422FC6" w:rsidP="006246D5">
            <w:pPr>
              <w:jc w:val="both"/>
            </w:pPr>
            <w:r w:rsidRPr="00A8510C">
              <w:t>Kitos lėšos (įvardinti)</w:t>
            </w:r>
          </w:p>
        </w:tc>
        <w:tc>
          <w:tcPr>
            <w:tcW w:w="6358" w:type="dxa"/>
            <w:shd w:val="clear" w:color="auto" w:fill="auto"/>
          </w:tcPr>
          <w:p w14:paraId="605D6EA3" w14:textId="77777777" w:rsidR="00422FC6" w:rsidRPr="00A8510C" w:rsidRDefault="00422FC6" w:rsidP="006246D5">
            <w:pPr>
              <w:jc w:val="both"/>
            </w:pPr>
          </w:p>
        </w:tc>
      </w:tr>
    </w:tbl>
    <w:p w14:paraId="35494892" w14:textId="77777777" w:rsidR="00422FC6" w:rsidRPr="00A8510C" w:rsidRDefault="00422FC6" w:rsidP="00422FC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374"/>
      </w:tblGrid>
      <w:tr w:rsidR="00422FC6" w:rsidRPr="00A8510C" w14:paraId="195E2AB3" w14:textId="77777777" w:rsidTr="006B448B">
        <w:tc>
          <w:tcPr>
            <w:tcW w:w="3402" w:type="dxa"/>
            <w:shd w:val="clear" w:color="auto" w:fill="E0E0E0"/>
          </w:tcPr>
          <w:p w14:paraId="5771E02E" w14:textId="77777777" w:rsidR="00422FC6" w:rsidRPr="00A8510C" w:rsidRDefault="00422FC6" w:rsidP="006246D5">
            <w:pPr>
              <w:jc w:val="both"/>
            </w:pPr>
            <w:r w:rsidRPr="00A8510C">
              <w:rPr>
                <w:b/>
              </w:rPr>
              <w:t>Projekto partneriai</w:t>
            </w:r>
          </w:p>
        </w:tc>
        <w:tc>
          <w:tcPr>
            <w:tcW w:w="6374" w:type="dxa"/>
            <w:shd w:val="clear" w:color="auto" w:fill="auto"/>
          </w:tcPr>
          <w:p w14:paraId="4F406F3F" w14:textId="77777777" w:rsidR="000B6888" w:rsidRPr="00A8510C" w:rsidRDefault="00422FC6" w:rsidP="006246D5">
            <w:pPr>
              <w:ind w:right="-1165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>(Aprašoma kiekviena organizacija – projekto partnerė, jos veiklos pobūdis ir patirtis</w:t>
            </w:r>
          </w:p>
          <w:p w14:paraId="46B22811" w14:textId="1D57E031" w:rsidR="00422FC6" w:rsidRPr="00A8510C" w:rsidRDefault="00422FC6" w:rsidP="006246D5">
            <w:pPr>
              <w:ind w:right="-1165"/>
              <w:rPr>
                <w:sz w:val="16"/>
                <w:szCs w:val="16"/>
              </w:rPr>
            </w:pPr>
            <w:r w:rsidRPr="00A8510C">
              <w:rPr>
                <w:sz w:val="16"/>
                <w:szCs w:val="16"/>
              </w:rPr>
              <w:t xml:space="preserve"> veiklose, kurios bus naudojamos projekte, partnerio vaidmuo projekte).</w:t>
            </w:r>
          </w:p>
          <w:p w14:paraId="3BB7E878" w14:textId="77777777" w:rsidR="00422FC6" w:rsidRPr="00A8510C" w:rsidRDefault="00422FC6" w:rsidP="006246D5"/>
        </w:tc>
      </w:tr>
    </w:tbl>
    <w:p w14:paraId="7CB90144" w14:textId="77777777" w:rsidR="00D97B5C" w:rsidRPr="00A8510C" w:rsidRDefault="00D97B5C" w:rsidP="00D97B5C">
      <w:pPr>
        <w:ind w:left="360"/>
        <w:jc w:val="center"/>
        <w:rPr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776"/>
      </w:tblGrid>
      <w:tr w:rsidR="00D97B5C" w:rsidRPr="00A8510C" w14:paraId="1AA0C9A6" w14:textId="77777777" w:rsidTr="00AB0672">
        <w:tc>
          <w:tcPr>
            <w:tcW w:w="9776" w:type="dxa"/>
            <w:shd w:val="clear" w:color="auto" w:fill="E0E0E0"/>
          </w:tcPr>
          <w:p w14:paraId="49F016A0" w14:textId="3B31CC0F" w:rsidR="00D97B5C" w:rsidRPr="00A8510C" w:rsidRDefault="00D97B5C" w:rsidP="00AB0672">
            <w:pPr>
              <w:jc w:val="center"/>
              <w:rPr>
                <w:b/>
              </w:rPr>
            </w:pPr>
            <w:r w:rsidRPr="00A8510C">
              <w:rPr>
                <w:b/>
              </w:rPr>
              <w:t>V. TEIKIAMI DOKUMENTAI</w:t>
            </w:r>
          </w:p>
        </w:tc>
      </w:tr>
    </w:tbl>
    <w:p w14:paraId="63753F4B" w14:textId="72E10C6F" w:rsidR="00F177B0" w:rsidRPr="00A8510C" w:rsidRDefault="00F177B0" w:rsidP="00F177B0">
      <w:pPr>
        <w:rPr>
          <w:rFonts w:eastAsia="Times New Roman"/>
          <w:b/>
          <w:bCs/>
          <w:sz w:val="20"/>
          <w:lang w:eastAsia="lt-L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790"/>
        <w:gridCol w:w="2410"/>
      </w:tblGrid>
      <w:tr w:rsidR="00F177B0" w:rsidRPr="00A8510C" w14:paraId="0E5FDF0C" w14:textId="77777777" w:rsidTr="006B448B">
        <w:tc>
          <w:tcPr>
            <w:tcW w:w="576" w:type="dxa"/>
          </w:tcPr>
          <w:p w14:paraId="2409FA76" w14:textId="77777777" w:rsidR="00F177B0" w:rsidRPr="00A8510C" w:rsidRDefault="00F177B0" w:rsidP="00F177B0">
            <w:pPr>
              <w:jc w:val="center"/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Eil. Nr.</w:t>
            </w:r>
          </w:p>
        </w:tc>
        <w:tc>
          <w:tcPr>
            <w:tcW w:w="6790" w:type="dxa"/>
          </w:tcPr>
          <w:p w14:paraId="2DDA4F05" w14:textId="77777777" w:rsidR="00F177B0" w:rsidRPr="00A8510C" w:rsidRDefault="00F177B0" w:rsidP="00F177B0">
            <w:pPr>
              <w:jc w:val="center"/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Dokumento pavadinimas</w:t>
            </w:r>
          </w:p>
        </w:tc>
        <w:tc>
          <w:tcPr>
            <w:tcW w:w="2410" w:type="dxa"/>
          </w:tcPr>
          <w:p w14:paraId="2B16379A" w14:textId="2947A473" w:rsidR="00F177B0" w:rsidRPr="00A8510C" w:rsidRDefault="00F177B0" w:rsidP="00F177B0">
            <w:pPr>
              <w:jc w:val="center"/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Lapų skaičius</w:t>
            </w:r>
          </w:p>
        </w:tc>
      </w:tr>
      <w:tr w:rsidR="00F177B0" w:rsidRPr="00A8510C" w14:paraId="6B3CDBD3" w14:textId="77777777" w:rsidTr="006B448B">
        <w:tc>
          <w:tcPr>
            <w:tcW w:w="576" w:type="dxa"/>
          </w:tcPr>
          <w:p w14:paraId="0EFC8982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1.</w:t>
            </w:r>
          </w:p>
        </w:tc>
        <w:tc>
          <w:tcPr>
            <w:tcW w:w="6790" w:type="dxa"/>
          </w:tcPr>
          <w:p w14:paraId="0933F1E8" w14:textId="77777777" w:rsidR="00F177B0" w:rsidRPr="00A8510C" w:rsidRDefault="00F177B0" w:rsidP="00F177B0">
            <w:pPr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Paraiška (būtina)</w:t>
            </w:r>
          </w:p>
        </w:tc>
        <w:tc>
          <w:tcPr>
            <w:tcW w:w="2410" w:type="dxa"/>
          </w:tcPr>
          <w:p w14:paraId="28D4152B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F177B0" w:rsidRPr="00A8510C" w14:paraId="4A7A111E" w14:textId="77777777" w:rsidTr="006B448B">
        <w:tc>
          <w:tcPr>
            <w:tcW w:w="576" w:type="dxa"/>
          </w:tcPr>
          <w:p w14:paraId="18CA1941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2.</w:t>
            </w:r>
          </w:p>
        </w:tc>
        <w:tc>
          <w:tcPr>
            <w:tcW w:w="6790" w:type="dxa"/>
          </w:tcPr>
          <w:p w14:paraId="1C377FCC" w14:textId="77777777" w:rsidR="00F177B0" w:rsidRPr="00A8510C" w:rsidRDefault="00F177B0" w:rsidP="00F177B0">
            <w:pPr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Projekto teikėjo registracijos pažymėjimo kopija (su tikrumo žyma) (būtina)</w:t>
            </w:r>
          </w:p>
        </w:tc>
        <w:tc>
          <w:tcPr>
            <w:tcW w:w="2410" w:type="dxa"/>
          </w:tcPr>
          <w:p w14:paraId="182E7CE5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F177B0" w:rsidRPr="00A8510C" w14:paraId="2555C385" w14:textId="77777777" w:rsidTr="006B448B">
        <w:tc>
          <w:tcPr>
            <w:tcW w:w="576" w:type="dxa"/>
          </w:tcPr>
          <w:p w14:paraId="47EF8104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3.</w:t>
            </w:r>
          </w:p>
        </w:tc>
        <w:tc>
          <w:tcPr>
            <w:tcW w:w="6790" w:type="dxa"/>
          </w:tcPr>
          <w:p w14:paraId="4A355D7B" w14:textId="3E8DDE48" w:rsidR="00F177B0" w:rsidRPr="00A8510C" w:rsidRDefault="00D97B5C" w:rsidP="00F177B0">
            <w:pPr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Aukšto meistriškumo fizinio asmens įrodymai, kad sistemingai veikia sporto srityje (jei reikia)</w:t>
            </w:r>
          </w:p>
        </w:tc>
        <w:tc>
          <w:tcPr>
            <w:tcW w:w="2410" w:type="dxa"/>
          </w:tcPr>
          <w:p w14:paraId="7C500827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F177B0" w:rsidRPr="00A8510C" w14:paraId="58CC3B08" w14:textId="77777777" w:rsidTr="006B448B">
        <w:tc>
          <w:tcPr>
            <w:tcW w:w="576" w:type="dxa"/>
          </w:tcPr>
          <w:p w14:paraId="663A88D3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4.</w:t>
            </w:r>
          </w:p>
        </w:tc>
        <w:tc>
          <w:tcPr>
            <w:tcW w:w="6790" w:type="dxa"/>
          </w:tcPr>
          <w:p w14:paraId="6E9FF9BD" w14:textId="77777777" w:rsidR="00F177B0" w:rsidRPr="00A8510C" w:rsidRDefault="00F177B0" w:rsidP="00F177B0">
            <w:pPr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Gautos finansinės ar kt. paramos iš ne biudžetinės įstaigos dokumentas (būtina)</w:t>
            </w:r>
          </w:p>
        </w:tc>
        <w:tc>
          <w:tcPr>
            <w:tcW w:w="2410" w:type="dxa"/>
          </w:tcPr>
          <w:p w14:paraId="0A3CC7DE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F177B0" w:rsidRPr="00A8510C" w14:paraId="763E1FF8" w14:textId="77777777" w:rsidTr="006B448B">
        <w:tc>
          <w:tcPr>
            <w:tcW w:w="576" w:type="dxa"/>
          </w:tcPr>
          <w:p w14:paraId="2E018244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5.</w:t>
            </w:r>
          </w:p>
        </w:tc>
        <w:tc>
          <w:tcPr>
            <w:tcW w:w="6790" w:type="dxa"/>
          </w:tcPr>
          <w:p w14:paraId="0AEF34D0" w14:textId="77777777" w:rsidR="00F177B0" w:rsidRPr="00A8510C" w:rsidRDefault="00F177B0" w:rsidP="00F177B0">
            <w:pPr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Meistriškumą patvirtinantis dokumentas (būtina)</w:t>
            </w:r>
          </w:p>
        </w:tc>
        <w:tc>
          <w:tcPr>
            <w:tcW w:w="2410" w:type="dxa"/>
          </w:tcPr>
          <w:p w14:paraId="15C9B554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D97B5C" w:rsidRPr="00A8510C" w14:paraId="78470A1E" w14:textId="77777777" w:rsidTr="006B448B">
        <w:tc>
          <w:tcPr>
            <w:tcW w:w="576" w:type="dxa"/>
          </w:tcPr>
          <w:p w14:paraId="3F25DE4E" w14:textId="4D7BFB7E" w:rsidR="00D97B5C" w:rsidRPr="00A8510C" w:rsidRDefault="00D97B5C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6.</w:t>
            </w:r>
          </w:p>
        </w:tc>
        <w:tc>
          <w:tcPr>
            <w:tcW w:w="6790" w:type="dxa"/>
          </w:tcPr>
          <w:p w14:paraId="314049E7" w14:textId="7CAA1C69" w:rsidR="00D97B5C" w:rsidRPr="00A8510C" w:rsidRDefault="00D97B5C" w:rsidP="000566BF">
            <w:pPr>
              <w:jc w:val="both"/>
            </w:pPr>
            <w:r w:rsidRPr="00A8510C">
              <w:t>Organizuojamų sportinių renginių, varžybų nuostatų projektai (jei planuojama juos vykdyti).</w:t>
            </w:r>
          </w:p>
          <w:p w14:paraId="2ACE2337" w14:textId="77777777" w:rsidR="00D97B5C" w:rsidRPr="00A8510C" w:rsidRDefault="00D97B5C" w:rsidP="00F177B0">
            <w:pPr>
              <w:rPr>
                <w:rFonts w:eastAsia="Times New Roman"/>
                <w:lang w:eastAsia="lt-LT"/>
              </w:rPr>
            </w:pPr>
          </w:p>
        </w:tc>
        <w:tc>
          <w:tcPr>
            <w:tcW w:w="2410" w:type="dxa"/>
          </w:tcPr>
          <w:p w14:paraId="4129B665" w14:textId="77777777" w:rsidR="00D97B5C" w:rsidRPr="00A8510C" w:rsidRDefault="00D97B5C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  <w:tr w:rsidR="00F177B0" w:rsidRPr="00A8510C" w14:paraId="30D15B14" w14:textId="77777777" w:rsidTr="006B448B">
        <w:tc>
          <w:tcPr>
            <w:tcW w:w="576" w:type="dxa"/>
          </w:tcPr>
          <w:p w14:paraId="485D5FBC" w14:textId="7BE9658B" w:rsidR="00F177B0" w:rsidRPr="00A8510C" w:rsidRDefault="00D97B5C" w:rsidP="00F177B0">
            <w:pPr>
              <w:jc w:val="center"/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7</w:t>
            </w:r>
            <w:r w:rsidR="00F177B0" w:rsidRPr="00A8510C">
              <w:rPr>
                <w:rFonts w:eastAsia="Times New Roman"/>
                <w:b/>
                <w:bCs/>
                <w:lang w:eastAsia="lt-LT"/>
              </w:rPr>
              <w:t>.</w:t>
            </w:r>
          </w:p>
        </w:tc>
        <w:tc>
          <w:tcPr>
            <w:tcW w:w="9200" w:type="dxa"/>
            <w:gridSpan w:val="2"/>
          </w:tcPr>
          <w:p w14:paraId="412E85D7" w14:textId="77777777" w:rsidR="00F177B0" w:rsidRPr="00A8510C" w:rsidRDefault="00F177B0" w:rsidP="00F177B0">
            <w:pPr>
              <w:rPr>
                <w:rFonts w:eastAsia="Times New Roman"/>
                <w:b/>
                <w:bCs/>
                <w:lang w:eastAsia="lt-LT"/>
              </w:rPr>
            </w:pPr>
            <w:r w:rsidRPr="00A8510C">
              <w:rPr>
                <w:rFonts w:eastAsia="Times New Roman"/>
                <w:b/>
                <w:bCs/>
                <w:lang w:eastAsia="lt-LT"/>
              </w:rPr>
              <w:t>Kiti su projekto veikla susiję dokumentai:</w:t>
            </w:r>
          </w:p>
        </w:tc>
      </w:tr>
      <w:tr w:rsidR="00F177B0" w:rsidRPr="00A8510C" w14:paraId="095D1E87" w14:textId="77777777" w:rsidTr="006B448B">
        <w:tc>
          <w:tcPr>
            <w:tcW w:w="576" w:type="dxa"/>
          </w:tcPr>
          <w:p w14:paraId="6A9FDD2A" w14:textId="3811545C" w:rsidR="00F177B0" w:rsidRPr="00A8510C" w:rsidRDefault="00D97B5C" w:rsidP="00F177B0">
            <w:pPr>
              <w:jc w:val="center"/>
              <w:rPr>
                <w:rFonts w:eastAsia="Times New Roman"/>
                <w:lang w:eastAsia="lt-LT"/>
              </w:rPr>
            </w:pPr>
            <w:r w:rsidRPr="00A8510C">
              <w:rPr>
                <w:rFonts w:eastAsia="Times New Roman"/>
                <w:lang w:eastAsia="lt-LT"/>
              </w:rPr>
              <w:t>7</w:t>
            </w:r>
            <w:r w:rsidR="00F177B0" w:rsidRPr="00A8510C">
              <w:rPr>
                <w:rFonts w:eastAsia="Times New Roman"/>
                <w:lang w:eastAsia="lt-LT"/>
              </w:rPr>
              <w:t>.1.</w:t>
            </w:r>
          </w:p>
        </w:tc>
        <w:tc>
          <w:tcPr>
            <w:tcW w:w="6790" w:type="dxa"/>
          </w:tcPr>
          <w:p w14:paraId="11F4785D" w14:textId="77777777" w:rsidR="00F177B0" w:rsidRPr="00A8510C" w:rsidRDefault="00F177B0" w:rsidP="00F177B0">
            <w:pPr>
              <w:rPr>
                <w:rFonts w:eastAsia="Times New Roman"/>
                <w:lang w:eastAsia="lt-LT"/>
              </w:rPr>
            </w:pPr>
          </w:p>
        </w:tc>
        <w:tc>
          <w:tcPr>
            <w:tcW w:w="2410" w:type="dxa"/>
          </w:tcPr>
          <w:p w14:paraId="6ABA5509" w14:textId="77777777" w:rsidR="00F177B0" w:rsidRPr="00A8510C" w:rsidRDefault="00F177B0" w:rsidP="00F177B0">
            <w:pPr>
              <w:jc w:val="center"/>
              <w:rPr>
                <w:rFonts w:eastAsia="Times New Roman"/>
                <w:lang w:eastAsia="lt-LT"/>
              </w:rPr>
            </w:pPr>
          </w:p>
        </w:tc>
      </w:tr>
    </w:tbl>
    <w:p w14:paraId="1BF4D2AD" w14:textId="77777777" w:rsidR="00422FC6" w:rsidRPr="00A8510C" w:rsidRDefault="00422FC6" w:rsidP="00422FC6">
      <w:pPr>
        <w:jc w:val="both"/>
        <w:rPr>
          <w:b/>
        </w:rPr>
      </w:pPr>
    </w:p>
    <w:p w14:paraId="2E192AC1" w14:textId="0933E55A" w:rsidR="00422FC6" w:rsidRPr="00A8510C" w:rsidRDefault="00422FC6" w:rsidP="00422FC6">
      <w:pPr>
        <w:tabs>
          <w:tab w:val="left" w:pos="180"/>
          <w:tab w:val="left" w:pos="540"/>
        </w:tabs>
        <w:ind w:firstLine="1247"/>
        <w:jc w:val="both"/>
        <w:rPr>
          <w:b/>
        </w:rPr>
      </w:pPr>
      <w:r w:rsidRPr="00A8510C">
        <w:t xml:space="preserve">Tvirtinu, kad paraiškoje pateikta informacija yra tiksli ir teisinga. Gavęs paramą, įsipareigoju projekto reklaminėje medžiagoje nurodyti, kad projektą remia Skuodo rajono savivaldybė, informuoti </w:t>
      </w:r>
      <w:r w:rsidR="0044631E">
        <w:t>s</w:t>
      </w:r>
      <w:r w:rsidRPr="00A8510C">
        <w:t xml:space="preserve">avivaldybės administraciją, kaip vykdomas </w:t>
      </w:r>
      <w:r w:rsidR="0044631E">
        <w:t>p</w:t>
      </w:r>
      <w:r w:rsidRPr="00A8510C">
        <w:t>rojektas, ir nustatytais terminais pateikti pagal patvirtintas formas lėšų naudojimo ataskaitas.</w:t>
      </w:r>
    </w:p>
    <w:p w14:paraId="1689FE5D" w14:textId="77777777" w:rsidR="00422FC6" w:rsidRPr="00A8510C" w:rsidRDefault="00422FC6" w:rsidP="00422FC6">
      <w:pPr>
        <w:jc w:val="both"/>
        <w:rPr>
          <w:b/>
        </w:rPr>
      </w:pPr>
    </w:p>
    <w:p w14:paraId="7FEAFD72" w14:textId="77777777" w:rsidR="00422FC6" w:rsidRPr="00A8510C" w:rsidRDefault="00422FC6" w:rsidP="00422FC6">
      <w:pPr>
        <w:jc w:val="both"/>
        <w:rPr>
          <w:b/>
        </w:rPr>
      </w:pPr>
    </w:p>
    <w:p w14:paraId="7509E969" w14:textId="77777777" w:rsidR="00422FC6" w:rsidRPr="00A8510C" w:rsidRDefault="00422FC6" w:rsidP="00422FC6">
      <w:pPr>
        <w:jc w:val="both"/>
        <w:rPr>
          <w:b/>
        </w:rPr>
      </w:pPr>
    </w:p>
    <w:p w14:paraId="184C49AC" w14:textId="77777777" w:rsidR="00422FC6" w:rsidRPr="00A8510C" w:rsidRDefault="00422FC6" w:rsidP="00422FC6">
      <w:pPr>
        <w:jc w:val="both"/>
      </w:pPr>
      <w:r w:rsidRPr="00A8510C">
        <w:t>Organizacijos vadovas</w:t>
      </w:r>
      <w:r w:rsidRPr="00A8510C">
        <w:tab/>
      </w:r>
      <w:r w:rsidRPr="00A8510C">
        <w:tab/>
        <w:t>_____________     A.V.</w:t>
      </w:r>
      <w:r w:rsidRPr="00A8510C">
        <w:tab/>
        <w:t>____________________</w:t>
      </w:r>
    </w:p>
    <w:p w14:paraId="41B30DF2" w14:textId="77777777" w:rsidR="00422FC6" w:rsidRPr="00A8510C" w:rsidRDefault="00422FC6" w:rsidP="00422FC6">
      <w:pPr>
        <w:jc w:val="both"/>
        <w:rPr>
          <w:sz w:val="18"/>
          <w:szCs w:val="18"/>
        </w:rPr>
      </w:pPr>
      <w:r w:rsidRPr="00A8510C">
        <w:rPr>
          <w:sz w:val="18"/>
          <w:szCs w:val="18"/>
        </w:rPr>
        <w:tab/>
      </w:r>
      <w:r w:rsidRPr="00A8510C">
        <w:rPr>
          <w:sz w:val="18"/>
          <w:szCs w:val="18"/>
        </w:rPr>
        <w:tab/>
      </w:r>
      <w:r w:rsidRPr="00A8510C">
        <w:rPr>
          <w:sz w:val="18"/>
          <w:szCs w:val="18"/>
        </w:rPr>
        <w:tab/>
        <w:t xml:space="preserve">          (parašas)</w:t>
      </w:r>
      <w:r w:rsidRPr="00A8510C">
        <w:rPr>
          <w:sz w:val="18"/>
          <w:szCs w:val="18"/>
        </w:rPr>
        <w:tab/>
      </w:r>
      <w:r w:rsidRPr="00A8510C">
        <w:rPr>
          <w:sz w:val="18"/>
          <w:szCs w:val="18"/>
        </w:rPr>
        <w:tab/>
        <w:t xml:space="preserve">           (Vardas, pavardė)</w:t>
      </w:r>
    </w:p>
    <w:p w14:paraId="0D2ADB2D" w14:textId="77777777" w:rsidR="00422FC6" w:rsidRPr="00A8510C" w:rsidRDefault="00422FC6" w:rsidP="00422FC6">
      <w:pPr>
        <w:jc w:val="both"/>
      </w:pPr>
    </w:p>
    <w:p w14:paraId="40271428" w14:textId="77777777" w:rsidR="00422FC6" w:rsidRPr="00A8510C" w:rsidRDefault="00422FC6" w:rsidP="00422FC6">
      <w:pPr>
        <w:jc w:val="both"/>
      </w:pPr>
    </w:p>
    <w:p w14:paraId="363D0EF6" w14:textId="7A22086A" w:rsidR="00422FC6" w:rsidRPr="00A8510C" w:rsidRDefault="00422FC6" w:rsidP="00422FC6">
      <w:pPr>
        <w:jc w:val="both"/>
        <w:rPr>
          <w:sz w:val="18"/>
          <w:szCs w:val="18"/>
        </w:rPr>
      </w:pPr>
      <w:r w:rsidRPr="00A8510C">
        <w:t>Projekto vykdytojas</w:t>
      </w:r>
      <w:r w:rsidRPr="00A8510C">
        <w:tab/>
      </w:r>
      <w:r w:rsidRPr="00A8510C">
        <w:tab/>
        <w:t>_____________</w:t>
      </w:r>
      <w:r w:rsidRPr="00A8510C">
        <w:tab/>
        <w:t>____________________</w:t>
      </w:r>
      <w:r w:rsidRPr="00A8510C">
        <w:tab/>
      </w:r>
      <w:r w:rsidRPr="00A8510C">
        <w:rPr>
          <w:sz w:val="18"/>
          <w:szCs w:val="18"/>
        </w:rPr>
        <w:tab/>
      </w:r>
      <w:r w:rsidRPr="00A8510C">
        <w:rPr>
          <w:sz w:val="18"/>
          <w:szCs w:val="18"/>
        </w:rPr>
        <w:tab/>
      </w:r>
      <w:r w:rsidRPr="00A8510C">
        <w:rPr>
          <w:sz w:val="18"/>
          <w:szCs w:val="18"/>
        </w:rPr>
        <w:tab/>
        <w:t xml:space="preserve">          (parašas               (Vardas, pavardė)</w:t>
      </w:r>
    </w:p>
    <w:p w14:paraId="7466EC08" w14:textId="77777777" w:rsidR="00422FC6" w:rsidRPr="00A8510C" w:rsidRDefault="00422FC6" w:rsidP="00422FC6">
      <w:pPr>
        <w:jc w:val="both"/>
      </w:pPr>
    </w:p>
    <w:sectPr w:rsidR="00422FC6" w:rsidRPr="00A8510C" w:rsidSect="007106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pgNumType w:start="1" w:chapStyle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606CA" w14:textId="77777777" w:rsidR="00F84BE9" w:rsidRDefault="00F84BE9" w:rsidP="000B6888">
      <w:r>
        <w:separator/>
      </w:r>
    </w:p>
  </w:endnote>
  <w:endnote w:type="continuationSeparator" w:id="0">
    <w:p w14:paraId="7958E25D" w14:textId="77777777" w:rsidR="00F84BE9" w:rsidRDefault="00F84BE9" w:rsidP="000B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EAF3" w14:textId="77777777" w:rsidR="00520AE5" w:rsidRDefault="00520AE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7C4C" w14:textId="77777777" w:rsidR="00520AE5" w:rsidRDefault="00520AE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00FEC" w14:textId="77777777" w:rsidR="00520AE5" w:rsidRDefault="00520AE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0AA0C" w14:textId="77777777" w:rsidR="00F84BE9" w:rsidRDefault="00F84BE9" w:rsidP="000B6888">
      <w:r>
        <w:separator/>
      </w:r>
    </w:p>
  </w:footnote>
  <w:footnote w:type="continuationSeparator" w:id="0">
    <w:p w14:paraId="1A2B3916" w14:textId="77777777" w:rsidR="00F84BE9" w:rsidRDefault="00F84BE9" w:rsidP="000B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10F7" w14:textId="77777777" w:rsidR="00520AE5" w:rsidRDefault="00520A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1" w:author="Darbuotojas" w:date="2021-06-08T14:19:00Z"/>
  <w:sdt>
    <w:sdtPr>
      <w:id w:val="576024186"/>
      <w:docPartObj>
        <w:docPartGallery w:val="Page Numbers (Top of Page)"/>
        <w:docPartUnique/>
      </w:docPartObj>
    </w:sdtPr>
    <w:sdtEndPr/>
    <w:sdtContent>
      <w:customXmlInsRangeEnd w:id="1"/>
      <w:p w14:paraId="13C932A7" w14:textId="718A5984" w:rsidR="000B6888" w:rsidRDefault="000B6888">
        <w:pPr>
          <w:pStyle w:val="Antrats"/>
          <w:jc w:val="center"/>
          <w:rPr>
            <w:ins w:id="2" w:author="Darbuotojas" w:date="2021-06-08T14:19:00Z"/>
          </w:rPr>
        </w:pPr>
        <w:ins w:id="3" w:author="Darbuotojas" w:date="2021-06-08T14:19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4" w:author="Darbuotojas" w:date="2021-06-08T14:19:00Z"/>
    </w:sdtContent>
  </w:sdt>
  <w:customXmlInsRangeEnd w:id="4"/>
  <w:p w14:paraId="1210E122" w14:textId="77777777" w:rsidR="000B6888" w:rsidRDefault="000B688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BB00" w14:textId="77777777" w:rsidR="003D2569" w:rsidRDefault="003D2569">
    <w:pPr>
      <w:pStyle w:val="Antrats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rbuotojas">
    <w15:presenceInfo w15:providerId="None" w15:userId="Darbuotoj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99"/>
    <w:rsid w:val="00040423"/>
    <w:rsid w:val="000566BF"/>
    <w:rsid w:val="000B0FA0"/>
    <w:rsid w:val="000B6888"/>
    <w:rsid w:val="000E3C27"/>
    <w:rsid w:val="000F48BC"/>
    <w:rsid w:val="0016099F"/>
    <w:rsid w:val="00251CEA"/>
    <w:rsid w:val="002B4184"/>
    <w:rsid w:val="002D0499"/>
    <w:rsid w:val="003122A8"/>
    <w:rsid w:val="003646A5"/>
    <w:rsid w:val="003B5F42"/>
    <w:rsid w:val="003D2569"/>
    <w:rsid w:val="00422FC6"/>
    <w:rsid w:val="00430C9E"/>
    <w:rsid w:val="00436D4C"/>
    <w:rsid w:val="0044631E"/>
    <w:rsid w:val="004B372C"/>
    <w:rsid w:val="004D3D27"/>
    <w:rsid w:val="00513CF0"/>
    <w:rsid w:val="00520AE5"/>
    <w:rsid w:val="005912AD"/>
    <w:rsid w:val="005E4CAB"/>
    <w:rsid w:val="006603AD"/>
    <w:rsid w:val="006B448B"/>
    <w:rsid w:val="006C2E87"/>
    <w:rsid w:val="006F0091"/>
    <w:rsid w:val="0071062B"/>
    <w:rsid w:val="00806018"/>
    <w:rsid w:val="008561F4"/>
    <w:rsid w:val="008A7A29"/>
    <w:rsid w:val="008D5988"/>
    <w:rsid w:val="008F2354"/>
    <w:rsid w:val="008F5D31"/>
    <w:rsid w:val="009A7E95"/>
    <w:rsid w:val="009E04FA"/>
    <w:rsid w:val="009E14DA"/>
    <w:rsid w:val="00A8510C"/>
    <w:rsid w:val="00B12991"/>
    <w:rsid w:val="00B654EE"/>
    <w:rsid w:val="00BE06F9"/>
    <w:rsid w:val="00C70764"/>
    <w:rsid w:val="00CF0D14"/>
    <w:rsid w:val="00CF4D0D"/>
    <w:rsid w:val="00D408D8"/>
    <w:rsid w:val="00D97B5C"/>
    <w:rsid w:val="00DD1545"/>
    <w:rsid w:val="00E24B2A"/>
    <w:rsid w:val="00E82211"/>
    <w:rsid w:val="00EB108F"/>
    <w:rsid w:val="00EB1649"/>
    <w:rsid w:val="00EE1985"/>
    <w:rsid w:val="00EE35ED"/>
    <w:rsid w:val="00F177B0"/>
    <w:rsid w:val="00F246B1"/>
    <w:rsid w:val="00F438FA"/>
    <w:rsid w:val="00F84BE9"/>
    <w:rsid w:val="00F942F0"/>
    <w:rsid w:val="00F9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2EF6F"/>
  <w15:chartTrackingRefBased/>
  <w15:docId w15:val="{E57C5C6E-0B85-4125-B5C1-8234002B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22FC6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rsid w:val="00422FC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Batang" w:hAnsi="TimesLT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0B688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6888"/>
    <w:rPr>
      <w:rFonts w:ascii="Times New Roman" w:eastAsia="Batang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B688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6888"/>
    <w:rPr>
      <w:rFonts w:ascii="Times New Roman" w:eastAsia="Batang" w:hAnsi="Times New Roman" w:cs="Times New Roman"/>
      <w:sz w:val="24"/>
      <w:szCs w:val="24"/>
    </w:rPr>
  </w:style>
  <w:style w:type="paragraph" w:styleId="Pataisymai">
    <w:name w:val="Revision"/>
    <w:hidden/>
    <w:uiPriority w:val="99"/>
    <w:semiHidden/>
    <w:rsid w:val="009E04FA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4017</Words>
  <Characters>2290</Characters>
  <Application>Microsoft Office Word</Application>
  <DocSecurity>4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2</cp:revision>
  <dcterms:created xsi:type="dcterms:W3CDTF">2025-02-20T06:25:00Z</dcterms:created>
  <dcterms:modified xsi:type="dcterms:W3CDTF">2025-02-20T06:25:00Z</dcterms:modified>
</cp:coreProperties>
</file>